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258" w:rsidRPr="00E74576" w:rsidRDefault="00F34258" w:rsidP="00F34258">
      <w:pPr>
        <w:jc w:val="center"/>
        <w:rPr>
          <w:b/>
          <w:u w:val="single"/>
        </w:rPr>
      </w:pPr>
      <w:r w:rsidRPr="00E74576">
        <w:rPr>
          <w:b/>
          <w:u w:val="single"/>
        </w:rPr>
        <w:t>COLLABORATION AGREEMENT</w:t>
      </w:r>
    </w:p>
    <w:p w:rsidR="00F34258" w:rsidRPr="00A87F49" w:rsidRDefault="00F34258" w:rsidP="00F34258">
      <w:pPr>
        <w:jc w:val="center"/>
      </w:pPr>
      <w:r w:rsidRPr="00A87F49">
        <w:t xml:space="preserve">Between </w:t>
      </w:r>
      <w:r w:rsidR="00C668FA">
        <w:t>Gregg Housh</w:t>
      </w:r>
      <w:r w:rsidR="003E042C" w:rsidRPr="00A87F49">
        <w:rPr>
          <w:sz w:val="28"/>
          <w:szCs w:val="28"/>
        </w:rPr>
        <w:t xml:space="preserve"> </w:t>
      </w:r>
      <w:r w:rsidRPr="00A87F49">
        <w:t xml:space="preserve">and </w:t>
      </w:r>
      <w:r w:rsidR="00C668FA">
        <w:t>Barrett Brown</w:t>
      </w:r>
    </w:p>
    <w:p w:rsidR="00F34258" w:rsidRDefault="00F34258" w:rsidP="00F34258">
      <w:pPr>
        <w:jc w:val="center"/>
      </w:pPr>
    </w:p>
    <w:p w:rsidR="000655BE" w:rsidRDefault="00F34258" w:rsidP="00876113">
      <w:pPr>
        <w:jc w:val="both"/>
      </w:pPr>
      <w:r w:rsidRPr="00151DFC">
        <w:tab/>
        <w:t xml:space="preserve">This </w:t>
      </w:r>
      <w:r w:rsidR="00E74576" w:rsidRPr="00151DFC">
        <w:t>c</w:t>
      </w:r>
      <w:r w:rsidRPr="00151DFC">
        <w:t xml:space="preserve">ollaboration </w:t>
      </w:r>
      <w:r w:rsidR="00E74576" w:rsidRPr="00151DFC">
        <w:t>a</w:t>
      </w:r>
      <w:r w:rsidRPr="00151DFC">
        <w:t xml:space="preserve">greement </w:t>
      </w:r>
      <w:r w:rsidR="00E74576" w:rsidRPr="00151DFC">
        <w:t xml:space="preserve">(the “Agreement”) dated as of </w:t>
      </w:r>
      <w:r w:rsidR="00C668FA">
        <w:t>August 16, 2011</w:t>
      </w:r>
      <w:r w:rsidR="00E74576" w:rsidRPr="00151DFC">
        <w:t xml:space="preserve"> is by and between</w:t>
      </w:r>
      <w:r w:rsidRPr="00151DFC">
        <w:t xml:space="preserve"> </w:t>
      </w:r>
      <w:r w:rsidR="00C668FA">
        <w:t>Gregg Housh</w:t>
      </w:r>
      <w:r w:rsidR="00225DA8" w:rsidRPr="00151DFC">
        <w:t xml:space="preserve"> (</w:t>
      </w:r>
      <w:r w:rsidR="00C668FA">
        <w:t>GH</w:t>
      </w:r>
      <w:r w:rsidR="00225DA8" w:rsidRPr="00151DFC">
        <w:t>)</w:t>
      </w:r>
      <w:r w:rsidRPr="00151DFC">
        <w:t xml:space="preserve"> whose address is </w:t>
      </w:r>
      <w:r w:rsidR="00C668FA">
        <w:t>______________</w:t>
      </w:r>
      <w:r w:rsidR="00151DFC">
        <w:t>, and</w:t>
      </w:r>
      <w:r w:rsidR="00876113">
        <w:t xml:space="preserve"> </w:t>
      </w:r>
      <w:r w:rsidR="00C668FA">
        <w:t>Barrett Brown</w:t>
      </w:r>
      <w:r w:rsidR="000655BE" w:rsidRPr="00151DFC">
        <w:t xml:space="preserve">, whose address </w:t>
      </w:r>
      <w:r w:rsidR="00151DFC">
        <w:t xml:space="preserve">is </w:t>
      </w:r>
      <w:r w:rsidR="00C668FA">
        <w:t>_______________________________</w:t>
      </w:r>
    </w:p>
    <w:p w:rsidR="00151DFC" w:rsidRDefault="00151DFC" w:rsidP="001E5A2A">
      <w:pPr>
        <w:jc w:val="both"/>
      </w:pPr>
    </w:p>
    <w:p w:rsidR="00151DFC" w:rsidRDefault="00151DFC" w:rsidP="001E5A2A">
      <w:pPr>
        <w:jc w:val="both"/>
      </w:pPr>
    </w:p>
    <w:p w:rsidR="00EE2A36" w:rsidRDefault="00BF0FB3" w:rsidP="001E5A2A">
      <w:pPr>
        <w:jc w:val="both"/>
      </w:pPr>
      <w:r>
        <w:t>1.</w:t>
      </w:r>
      <w:r>
        <w:tab/>
      </w:r>
      <w:r w:rsidR="00EE2A36">
        <w:t>DESCRIPTION OF THE WORK</w:t>
      </w:r>
    </w:p>
    <w:p w:rsidR="00EE2A36" w:rsidRDefault="00EE2A36" w:rsidP="001E5A2A">
      <w:pPr>
        <w:jc w:val="both"/>
      </w:pPr>
    </w:p>
    <w:p w:rsidR="00EE2A36" w:rsidRPr="000655BE" w:rsidRDefault="00EE2A36" w:rsidP="001E5A2A">
      <w:pPr>
        <w:jc w:val="both"/>
        <w:rPr>
          <w:bCs/>
        </w:rPr>
      </w:pPr>
      <w:r>
        <w:tab/>
        <w:t xml:space="preserve">The parties agree to collaborate in the creation </w:t>
      </w:r>
      <w:commentRangeStart w:id="0"/>
      <w:r>
        <w:t xml:space="preserve">of a work of non-fiction </w:t>
      </w:r>
      <w:commentRangeEnd w:id="0"/>
      <w:r w:rsidR="00F86E05">
        <w:rPr>
          <w:rStyle w:val="CommentReference"/>
        </w:rPr>
        <w:commentReference w:id="0"/>
      </w:r>
      <w:r w:rsidR="00CD4BCC">
        <w:t xml:space="preserve">that combines pertinent aspects of Gregg </w:t>
      </w:r>
      <w:proofErr w:type="spellStart"/>
      <w:r w:rsidR="00CD4BCC">
        <w:t>Housh’s</w:t>
      </w:r>
      <w:proofErr w:type="spellEnd"/>
      <w:r w:rsidR="00CD4BCC">
        <w:t xml:space="preserve"> personal memoir with his role as </w:t>
      </w:r>
      <w:proofErr w:type="spellStart"/>
      <w:r w:rsidR="00CD4BCC">
        <w:t>defacto</w:t>
      </w:r>
      <w:proofErr w:type="spellEnd"/>
      <w:r w:rsidR="00CD4BCC">
        <w:t xml:space="preserve"> spokesman for, and knowledge of the inner workings of, the activist ‘organization’ known as ANONYMOUS</w:t>
      </w:r>
      <w:r w:rsidR="00C668FA">
        <w:t xml:space="preserve"> </w:t>
      </w:r>
      <w:r>
        <w:t>(the “</w:t>
      </w:r>
      <w:r>
        <w:rPr>
          <w:b/>
        </w:rPr>
        <w:t>Book</w:t>
      </w:r>
      <w:r>
        <w:t>”).</w:t>
      </w:r>
    </w:p>
    <w:p w:rsidR="00EE2A36" w:rsidRDefault="00EE2A36" w:rsidP="001E5A2A">
      <w:pPr>
        <w:jc w:val="both"/>
      </w:pPr>
    </w:p>
    <w:p w:rsidR="00EE2A36" w:rsidRDefault="00EE2A36" w:rsidP="001E5A2A">
      <w:pPr>
        <w:jc w:val="both"/>
      </w:pPr>
      <w:r>
        <w:t>2.</w:t>
      </w:r>
      <w:r>
        <w:tab/>
        <w:t>COLLABORATORS’ CONTRIBUTIONS</w:t>
      </w:r>
    </w:p>
    <w:p w:rsidR="00EE2A36" w:rsidRDefault="00EE2A36" w:rsidP="001E5A2A">
      <w:pPr>
        <w:jc w:val="both"/>
      </w:pPr>
    </w:p>
    <w:p w:rsidR="00EE2A36" w:rsidRDefault="00EE2A36" w:rsidP="001E5A2A">
      <w:pPr>
        <w:jc w:val="both"/>
      </w:pPr>
      <w:r>
        <w:tab/>
      </w:r>
      <w:r w:rsidR="00C668FA">
        <w:rPr>
          <w:b/>
        </w:rPr>
        <w:t>Gregg Housh</w:t>
      </w:r>
      <w:r w:rsidR="000655BE">
        <w:t xml:space="preserve"> </w:t>
      </w:r>
      <w:r w:rsidR="00225DA8">
        <w:t>(</w:t>
      </w:r>
      <w:r w:rsidR="00C668FA">
        <w:t>GH</w:t>
      </w:r>
      <w:r w:rsidR="00225DA8">
        <w:t xml:space="preserve">) </w:t>
      </w:r>
      <w:r w:rsidR="000655BE">
        <w:t>s</w:t>
      </w:r>
      <w:r>
        <w:t>hall make himself available to</w:t>
      </w:r>
      <w:r w:rsidR="000655BE" w:rsidRPr="000655BE">
        <w:rPr>
          <w:b/>
        </w:rPr>
        <w:t xml:space="preserve"> </w:t>
      </w:r>
      <w:r w:rsidR="00C668FA">
        <w:rPr>
          <w:b/>
        </w:rPr>
        <w:t>Barrett Brown</w:t>
      </w:r>
      <w:r w:rsidR="000655BE">
        <w:t xml:space="preserve"> </w:t>
      </w:r>
      <w:r w:rsidR="00225DA8">
        <w:t>(</w:t>
      </w:r>
      <w:r w:rsidR="00C668FA">
        <w:t>BB</w:t>
      </w:r>
      <w:r w:rsidR="00225DA8">
        <w:t xml:space="preserve">) </w:t>
      </w:r>
      <w:r>
        <w:t>for interviews –</w:t>
      </w:r>
      <w:r w:rsidR="00925E43">
        <w:t xml:space="preserve"> </w:t>
      </w:r>
      <w:r>
        <w:t xml:space="preserve">in person, by telephone, e-mail, etc. – in order to provide </w:t>
      </w:r>
      <w:r w:rsidR="00C668FA">
        <w:rPr>
          <w:b/>
        </w:rPr>
        <w:t>BB</w:t>
      </w:r>
      <w:r w:rsidR="00225DA8">
        <w:t xml:space="preserve"> </w:t>
      </w:r>
      <w:r>
        <w:t>sufficient time to gather the materia</w:t>
      </w:r>
      <w:r w:rsidR="003B4280">
        <w:t>l necessary to write</w:t>
      </w:r>
      <w:r w:rsidR="002271C9">
        <w:t xml:space="preserve">, first, </w:t>
      </w:r>
      <w:commentRangeStart w:id="1"/>
      <w:r w:rsidR="002271C9">
        <w:t>a proposal for the Book (the “</w:t>
      </w:r>
      <w:r w:rsidR="002271C9" w:rsidRPr="002B2EE2">
        <w:rPr>
          <w:b/>
        </w:rPr>
        <w:t>Proposal</w:t>
      </w:r>
      <w:r w:rsidR="002271C9">
        <w:t xml:space="preserve">”); </w:t>
      </w:r>
      <w:commentRangeEnd w:id="1"/>
      <w:r w:rsidR="00F86E05">
        <w:rPr>
          <w:rStyle w:val="CommentReference"/>
        </w:rPr>
        <w:commentReference w:id="1"/>
      </w:r>
      <w:r w:rsidR="002271C9">
        <w:t>and, subsequently, the Book itself</w:t>
      </w:r>
      <w:r w:rsidR="00311C1C">
        <w:t>.</w:t>
      </w:r>
      <w:r w:rsidR="002271C9">
        <w:t xml:space="preserve"> </w:t>
      </w:r>
      <w:r>
        <w:t xml:space="preserve">The </w:t>
      </w:r>
      <w:r w:rsidR="00E74576">
        <w:t>p</w:t>
      </w:r>
      <w:r>
        <w:t>arties shall work together to find a publisher (the “</w:t>
      </w:r>
      <w:r>
        <w:rPr>
          <w:b/>
        </w:rPr>
        <w:t>Publisher</w:t>
      </w:r>
      <w:r w:rsidR="002271C9">
        <w:t xml:space="preserve">”) for the Book, and shall make themselves available to meet with potential publishers if requested.  </w:t>
      </w:r>
      <w:r w:rsidR="00C668FA">
        <w:t>GH</w:t>
      </w:r>
      <w:r w:rsidR="002271C9">
        <w:t xml:space="preserve"> </w:t>
      </w:r>
      <w:proofErr w:type="gramStart"/>
      <w:r w:rsidR="002271C9">
        <w:t>will</w:t>
      </w:r>
      <w:proofErr w:type="gramEnd"/>
      <w:r w:rsidR="002271C9">
        <w:t xml:space="preserve"> review the manuscript and draft chapters and offer factual corrections in a timely fashion as is needed.  </w:t>
      </w:r>
      <w:r w:rsidR="00C668FA">
        <w:t>GH</w:t>
      </w:r>
      <w:r w:rsidR="00225DA8">
        <w:t xml:space="preserve"> </w:t>
      </w:r>
      <w:r w:rsidR="00CD4BCC">
        <w:t xml:space="preserve">and BB </w:t>
      </w:r>
      <w:r>
        <w:t>commit to be available to promote the Book, within reason, according the mutually-agreed needs of the Publisher.</w:t>
      </w:r>
    </w:p>
    <w:p w:rsidR="00EE2A36" w:rsidRDefault="00EE2A36" w:rsidP="001E5A2A">
      <w:pPr>
        <w:jc w:val="both"/>
      </w:pPr>
    </w:p>
    <w:p w:rsidR="00876113" w:rsidRDefault="00EE2A36" w:rsidP="001E5A2A">
      <w:pPr>
        <w:jc w:val="both"/>
      </w:pPr>
      <w:r>
        <w:tab/>
      </w:r>
      <w:r w:rsidR="003E042C">
        <w:t xml:space="preserve"> </w:t>
      </w:r>
      <w:r w:rsidR="00C668FA">
        <w:t>BB</w:t>
      </w:r>
      <w:r>
        <w:t xml:space="preserve"> will </w:t>
      </w:r>
      <w:r w:rsidR="002B2EE2">
        <w:t>prepare a proposal for the Book (the “</w:t>
      </w:r>
      <w:r w:rsidR="002B2EE2" w:rsidRPr="002B2EE2">
        <w:rPr>
          <w:b/>
        </w:rPr>
        <w:t>Proposal</w:t>
      </w:r>
      <w:r w:rsidR="002B2EE2">
        <w:t xml:space="preserve">”) and thereafter </w:t>
      </w:r>
      <w:r>
        <w:t>create, revise and deliver to the Publisher the final written manuscript of the Book</w:t>
      </w:r>
      <w:r w:rsidR="00914C4A">
        <w:t xml:space="preserve">, in close coordination with </w:t>
      </w:r>
      <w:r w:rsidR="00C668FA">
        <w:t>GH</w:t>
      </w:r>
      <w:r w:rsidR="00914C4A">
        <w:t>,</w:t>
      </w:r>
      <w:r>
        <w:t xml:space="preserve"> on a schedule mutually determined with the Publisher.</w:t>
      </w:r>
      <w:r w:rsidR="00876113">
        <w:tab/>
      </w:r>
    </w:p>
    <w:p w:rsidR="00EE2A36" w:rsidRDefault="00EE2A36" w:rsidP="001E5A2A">
      <w:pPr>
        <w:jc w:val="both"/>
      </w:pPr>
    </w:p>
    <w:p w:rsidR="00EE2A36" w:rsidRDefault="00EE2A36" w:rsidP="001E5A2A">
      <w:pPr>
        <w:jc w:val="both"/>
      </w:pPr>
      <w:r>
        <w:t>3.</w:t>
      </w:r>
      <w:r>
        <w:tab/>
        <w:t>COMPLETION DATE</w:t>
      </w:r>
      <w:r w:rsidR="00876113">
        <w:t>S</w:t>
      </w:r>
    </w:p>
    <w:p w:rsidR="00EE2A36" w:rsidRDefault="00EE2A36" w:rsidP="001E5A2A">
      <w:pPr>
        <w:jc w:val="both"/>
      </w:pPr>
    </w:p>
    <w:p w:rsidR="00EE2A36" w:rsidRDefault="00EE2A36" w:rsidP="001E5A2A">
      <w:pPr>
        <w:jc w:val="both"/>
      </w:pPr>
      <w:r>
        <w:tab/>
        <w:t xml:space="preserve">The parties shall endeavor </w:t>
      </w:r>
      <w:r w:rsidR="00876113">
        <w:t xml:space="preserve">to deliver a complete draft of the </w:t>
      </w:r>
      <w:r w:rsidR="00E87BA2">
        <w:t xml:space="preserve">Book </w:t>
      </w:r>
      <w:r w:rsidR="00876113">
        <w:t xml:space="preserve">to the Publisher within one calendar year of the date of the sale to the publisher, or </w:t>
      </w:r>
      <w:r>
        <w:t>by the date specified in a publishing contract</w:t>
      </w:r>
      <w:r w:rsidR="00311C1C">
        <w:t>, whichever is sooner</w:t>
      </w:r>
      <w:r>
        <w:t xml:space="preserve">.  </w:t>
      </w:r>
    </w:p>
    <w:p w:rsidR="00C668FA" w:rsidRDefault="00C668FA" w:rsidP="001E5A2A">
      <w:pPr>
        <w:jc w:val="both"/>
      </w:pPr>
    </w:p>
    <w:p w:rsidR="00EE2A36" w:rsidRDefault="00EE2A36" w:rsidP="001E5A2A">
      <w:pPr>
        <w:jc w:val="both"/>
      </w:pPr>
      <w:r>
        <w:t>4.</w:t>
      </w:r>
      <w:r>
        <w:tab/>
        <w:t>QUITTING THE COLLABORATION</w:t>
      </w:r>
    </w:p>
    <w:p w:rsidR="00EE2A36" w:rsidRDefault="00EE2A36" w:rsidP="001E5A2A">
      <w:pPr>
        <w:jc w:val="both"/>
      </w:pPr>
    </w:p>
    <w:p w:rsidR="00BF0FB3" w:rsidRDefault="002B2EE2" w:rsidP="00CD4BCC">
      <w:pPr>
        <w:ind w:firstLine="720"/>
        <w:jc w:val="both"/>
      </w:pPr>
      <w:r>
        <w:t xml:space="preserve">Without limiting any of the terms set forth in Paragraph 7 below, if </w:t>
      </w:r>
      <w:r w:rsidR="00EE2A36">
        <w:t xml:space="preserve">either party wishes to quit the collaboration before the Book is completed and accepted by the Publisher, </w:t>
      </w:r>
      <w:r w:rsidR="00E74576">
        <w:t xml:space="preserve">then </w:t>
      </w:r>
      <w:r w:rsidR="00EE2A36">
        <w:t xml:space="preserve">the parties shall enter into a written agreement setting forth the rights of the withdrawing collaborator, </w:t>
      </w:r>
      <w:commentRangeStart w:id="2"/>
      <w:r w:rsidR="00EE2A36">
        <w:t>including what authorship credit and compensation</w:t>
      </w:r>
      <w:commentRangeEnd w:id="2"/>
      <w:r w:rsidR="00F23A67">
        <w:rPr>
          <w:rStyle w:val="CommentReference"/>
        </w:rPr>
        <w:commentReference w:id="2"/>
      </w:r>
      <w:r w:rsidR="00EE2A36">
        <w:t>, if any, shall be paid to the withdrawing collaborator.  In the event one party terminates the collaboration prior to the conclusion of the work contemplated hereunder, neither party shall have the right to use the creative contributions or other intellectual property of the other party unless and until a mutually agreeable arrangement is made (with respect to finances, billing, etc.).  If the parties are unable to agree, they shall submit their dispute to mediation and/or arbitration as described below.</w:t>
      </w:r>
    </w:p>
    <w:p w:rsidR="00BF0FB3" w:rsidRDefault="00BF0FB3" w:rsidP="00BF0FB3">
      <w:pPr>
        <w:ind w:left="374"/>
        <w:jc w:val="both"/>
      </w:pPr>
    </w:p>
    <w:p w:rsidR="00311C1C" w:rsidRDefault="00311C1C" w:rsidP="001E5A2A">
      <w:pPr>
        <w:jc w:val="both"/>
      </w:pPr>
    </w:p>
    <w:p w:rsidR="00EE2A36" w:rsidRDefault="00EE2A36" w:rsidP="001E5A2A">
      <w:pPr>
        <w:jc w:val="both"/>
      </w:pPr>
      <w:r>
        <w:t>5.</w:t>
      </w:r>
      <w:r>
        <w:tab/>
        <w:t>OWNERSHIP</w:t>
      </w:r>
    </w:p>
    <w:p w:rsidR="00EE2A36" w:rsidRDefault="00EE2A36" w:rsidP="001E5A2A">
      <w:pPr>
        <w:jc w:val="both"/>
      </w:pPr>
    </w:p>
    <w:p w:rsidR="008A712E" w:rsidRDefault="00CF04C8" w:rsidP="008A712E">
      <w:pPr>
        <w:jc w:val="both"/>
      </w:pPr>
      <w:r>
        <w:tab/>
        <w:t>It is understood that</w:t>
      </w:r>
      <w:r w:rsidR="00C668FA">
        <w:t xml:space="preserve"> the Book shall be a joint Work.  </w:t>
      </w:r>
      <w:r w:rsidR="008A712E">
        <w:t xml:space="preserve">In the event that BB chooses to quit the Collaboration for the reasons outlined in Clause 4 above, GH may nonetheless </w:t>
      </w:r>
      <w:commentRangeStart w:id="3"/>
      <w:r w:rsidR="008A712E">
        <w:t xml:space="preserve">use the Proposal to any purpose without obligation </w:t>
      </w:r>
      <w:commentRangeEnd w:id="3"/>
      <w:r w:rsidR="00F23A67">
        <w:rPr>
          <w:rStyle w:val="CommentReference"/>
        </w:rPr>
        <w:commentReference w:id="3"/>
      </w:r>
      <w:r w:rsidR="008A712E">
        <w:t xml:space="preserve">or restriction.  </w:t>
      </w:r>
    </w:p>
    <w:p w:rsidR="008A712E" w:rsidRDefault="008A712E" w:rsidP="008A712E">
      <w:pPr>
        <w:jc w:val="both"/>
      </w:pPr>
    </w:p>
    <w:p w:rsidR="00EE2A36" w:rsidRDefault="008A712E" w:rsidP="001E5A2A">
      <w:pPr>
        <w:jc w:val="both"/>
      </w:pPr>
      <w:r>
        <w:tab/>
        <w:t xml:space="preserve">It is likewise understood that if neither party quits the Collaboration, and a Publisher’s Agreement is secured, then </w:t>
      </w:r>
      <w:r w:rsidR="00CD4BCC">
        <w:t>GH and BB</w:t>
      </w:r>
      <w:r>
        <w:t xml:space="preserve"> shall be joint owners of the finished Book and shall be entitled to register the copyright jointly.</w:t>
      </w:r>
    </w:p>
    <w:p w:rsidR="00EE2A36" w:rsidRDefault="00EE2A36" w:rsidP="001E5A2A">
      <w:pPr>
        <w:jc w:val="both"/>
      </w:pPr>
    </w:p>
    <w:p w:rsidR="00EE2A36" w:rsidRDefault="00EE2A36" w:rsidP="001E5A2A">
      <w:pPr>
        <w:jc w:val="both"/>
      </w:pPr>
      <w:r>
        <w:t>6.</w:t>
      </w:r>
      <w:r>
        <w:tab/>
      </w:r>
      <w:commentRangeStart w:id="4"/>
      <w:r w:rsidR="00213CFB">
        <w:t>AUTHORSHIP CREDIT</w:t>
      </w:r>
      <w:commentRangeEnd w:id="4"/>
      <w:r w:rsidR="00F23A67">
        <w:rPr>
          <w:rStyle w:val="CommentReference"/>
        </w:rPr>
        <w:commentReference w:id="4"/>
      </w:r>
    </w:p>
    <w:p w:rsidR="00213CFB" w:rsidRDefault="00213CFB" w:rsidP="001E5A2A">
      <w:pPr>
        <w:jc w:val="both"/>
      </w:pPr>
    </w:p>
    <w:p w:rsidR="00213CFB" w:rsidRDefault="00213CFB" w:rsidP="001E5A2A">
      <w:pPr>
        <w:jc w:val="both"/>
      </w:pPr>
      <w:r>
        <w:tab/>
        <w:t xml:space="preserve">Authorship credit for </w:t>
      </w:r>
      <w:r w:rsidR="00225DA8">
        <w:t>the Book</w:t>
      </w:r>
      <w:r w:rsidR="003E042C">
        <w:t xml:space="preserve"> </w:t>
      </w:r>
      <w:r>
        <w:t xml:space="preserve">shall </w:t>
      </w:r>
      <w:r w:rsidR="00BF0FB3">
        <w:t>be shared between</w:t>
      </w:r>
      <w:r w:rsidR="003E042C">
        <w:t xml:space="preserve"> </w:t>
      </w:r>
      <w:r w:rsidR="00C668FA">
        <w:t>GH</w:t>
      </w:r>
      <w:r w:rsidR="00225DA8">
        <w:t xml:space="preserve"> </w:t>
      </w:r>
      <w:r>
        <w:t xml:space="preserve">and </w:t>
      </w:r>
      <w:r w:rsidR="00C668FA">
        <w:t>BB</w:t>
      </w:r>
      <w:r w:rsidR="00BF0FB3">
        <w:t xml:space="preserve">, and both </w:t>
      </w:r>
      <w:r w:rsidR="00C16F0C">
        <w:t xml:space="preserve">shall </w:t>
      </w:r>
      <w:r>
        <w:t xml:space="preserve">appear on the cover/jacket of the Book in one of the following formats, with </w:t>
      </w:r>
      <w:r w:rsidR="00C668FA">
        <w:t>BB</w:t>
      </w:r>
      <w:r>
        <w:t xml:space="preserve">’s name appearing no smaller than one-half (1/2) the size </w:t>
      </w:r>
      <w:proofErr w:type="gramStart"/>
      <w:r>
        <w:t xml:space="preserve">of </w:t>
      </w:r>
      <w:r w:rsidR="00225DA8">
        <w:t xml:space="preserve"> </w:t>
      </w:r>
      <w:r w:rsidR="00C668FA">
        <w:t>GH</w:t>
      </w:r>
      <w:r>
        <w:t>’s</w:t>
      </w:r>
      <w:proofErr w:type="gramEnd"/>
      <w:r>
        <w:t xml:space="preserve"> name:</w:t>
      </w:r>
    </w:p>
    <w:p w:rsidR="00213CFB" w:rsidRDefault="00213CFB" w:rsidP="001E5A2A">
      <w:pPr>
        <w:jc w:val="both"/>
      </w:pPr>
    </w:p>
    <w:p w:rsidR="00213CFB" w:rsidRDefault="00213CFB" w:rsidP="001E5A2A">
      <w:pPr>
        <w:ind w:left="2160" w:firstLine="720"/>
        <w:jc w:val="both"/>
      </w:pPr>
      <w:r>
        <w:t>(Title)</w:t>
      </w:r>
    </w:p>
    <w:p w:rsidR="00225DA8" w:rsidRDefault="00213CFB" w:rsidP="00225DA8">
      <w:pPr>
        <w:ind w:left="2160" w:firstLine="720"/>
        <w:jc w:val="both"/>
      </w:pPr>
      <w:r>
        <w:t>By</w:t>
      </w:r>
      <w:r w:rsidR="00925E43">
        <w:t xml:space="preserve"> </w:t>
      </w:r>
      <w:r w:rsidR="00C668FA">
        <w:t>Gregg Housh</w:t>
      </w:r>
      <w:r w:rsidR="003E042C">
        <w:t xml:space="preserve"> </w:t>
      </w:r>
      <w:proofErr w:type="gramStart"/>
      <w:r>
        <w:t>With</w:t>
      </w:r>
      <w:proofErr w:type="gramEnd"/>
      <w:r>
        <w:t xml:space="preserve"> </w:t>
      </w:r>
      <w:r w:rsidR="00C668FA">
        <w:t>Barrett Brown</w:t>
      </w:r>
      <w:r>
        <w:t>; or</w:t>
      </w:r>
      <w:r w:rsidR="00225DA8" w:rsidRPr="00225DA8">
        <w:t xml:space="preserve"> </w:t>
      </w:r>
    </w:p>
    <w:p w:rsidR="00213CFB" w:rsidRDefault="00626D3E" w:rsidP="003B4280">
      <w:pPr>
        <w:ind w:left="2160" w:firstLine="720"/>
        <w:jc w:val="both"/>
      </w:pPr>
      <w:r>
        <w:t xml:space="preserve">By </w:t>
      </w:r>
      <w:r w:rsidR="00C668FA">
        <w:t>Gregg Housh</w:t>
      </w:r>
      <w:r>
        <w:t xml:space="preserve"> </w:t>
      </w:r>
      <w:proofErr w:type="gramStart"/>
      <w:r>
        <w:t>And</w:t>
      </w:r>
      <w:proofErr w:type="gramEnd"/>
      <w:r>
        <w:t xml:space="preserve"> </w:t>
      </w:r>
      <w:r w:rsidR="00C668FA">
        <w:t>Barrett Brown</w:t>
      </w:r>
    </w:p>
    <w:p w:rsidR="0093161A" w:rsidRDefault="0093161A" w:rsidP="001E5A2A">
      <w:pPr>
        <w:jc w:val="both"/>
      </w:pPr>
    </w:p>
    <w:p w:rsidR="0093161A" w:rsidRDefault="0093161A" w:rsidP="001E5A2A">
      <w:pPr>
        <w:jc w:val="both"/>
      </w:pPr>
    </w:p>
    <w:p w:rsidR="0099173D" w:rsidRPr="004226C4" w:rsidRDefault="0099173D" w:rsidP="0099173D">
      <w:pPr>
        <w:pStyle w:val="PlainText"/>
        <w:rPr>
          <w:rFonts w:ascii="Times New Roman" w:hAnsi="Times New Roman" w:cs="Times New Roman"/>
          <w:sz w:val="24"/>
          <w:szCs w:val="24"/>
        </w:rPr>
      </w:pPr>
      <w:r w:rsidRPr="004226C4">
        <w:rPr>
          <w:rFonts w:ascii="Times New Roman" w:hAnsi="Times New Roman" w:cs="Times New Roman"/>
          <w:sz w:val="24"/>
          <w:szCs w:val="24"/>
        </w:rPr>
        <w:t xml:space="preserve">7. </w:t>
      </w:r>
      <w:r>
        <w:rPr>
          <w:rFonts w:ascii="Times New Roman" w:hAnsi="Times New Roman" w:cs="Times New Roman"/>
          <w:sz w:val="24"/>
          <w:szCs w:val="24"/>
        </w:rPr>
        <w:tab/>
      </w:r>
      <w:commentRangeStart w:id="5"/>
      <w:r w:rsidRPr="004226C4">
        <w:rPr>
          <w:rFonts w:ascii="Times New Roman" w:hAnsi="Times New Roman" w:cs="Times New Roman"/>
          <w:sz w:val="24"/>
          <w:szCs w:val="24"/>
        </w:rPr>
        <w:t>PAYMENTS</w:t>
      </w:r>
      <w:commentRangeEnd w:id="5"/>
      <w:r w:rsidR="00F23A67">
        <w:rPr>
          <w:rStyle w:val="CommentReference"/>
          <w:rFonts w:ascii="Times New Roman" w:hAnsi="Times New Roman" w:cs="Times New Roman"/>
        </w:rPr>
        <w:commentReference w:id="5"/>
      </w:r>
      <w:r w:rsidRPr="004226C4">
        <w:rPr>
          <w:rFonts w:ascii="Times New Roman" w:hAnsi="Times New Roman" w:cs="Times New Roman"/>
          <w:sz w:val="24"/>
          <w:szCs w:val="24"/>
        </w:rPr>
        <w:t xml:space="preserve"> </w:t>
      </w:r>
    </w:p>
    <w:p w:rsidR="0099173D" w:rsidRPr="00914C4A" w:rsidRDefault="0099173D" w:rsidP="0099173D">
      <w:pPr>
        <w:pStyle w:val="PlainText"/>
        <w:rPr>
          <w:rFonts w:ascii="Times New Roman" w:hAnsi="Times New Roman" w:cs="Times New Roman"/>
          <w:sz w:val="24"/>
          <w:szCs w:val="24"/>
        </w:rPr>
      </w:pPr>
    </w:p>
    <w:p w:rsidR="008A712E" w:rsidRDefault="008A712E" w:rsidP="008A712E">
      <w:pPr>
        <w:pStyle w:val="PlainText"/>
        <w:ind w:firstLine="720"/>
        <w:jc w:val="both"/>
        <w:rPr>
          <w:rFonts w:ascii="Times New Roman" w:hAnsi="Times New Roman" w:cs="Times New Roman"/>
          <w:sz w:val="24"/>
          <w:szCs w:val="24"/>
        </w:rPr>
      </w:pPr>
      <w:r>
        <w:rPr>
          <w:rFonts w:ascii="Times New Roman" w:hAnsi="Times New Roman" w:cs="Times New Roman"/>
          <w:sz w:val="24"/>
          <w:szCs w:val="24"/>
        </w:rPr>
        <w:t xml:space="preserve">Provided Agreement with a Publisher is reached, </w:t>
      </w:r>
      <w:ins w:id="6" w:author="David Hale Smith" w:date="2011-08-21T18:56:00Z">
        <w:r w:rsidR="00F23A67">
          <w:rPr>
            <w:rFonts w:ascii="Times New Roman" w:hAnsi="Times New Roman" w:cs="Times New Roman"/>
            <w:sz w:val="24"/>
            <w:szCs w:val="24"/>
          </w:rPr>
          <w:t>a</w:t>
        </w:r>
      </w:ins>
      <w:r>
        <w:rPr>
          <w:rFonts w:ascii="Times New Roman" w:hAnsi="Times New Roman" w:cs="Times New Roman"/>
          <w:sz w:val="24"/>
          <w:szCs w:val="24"/>
        </w:rPr>
        <w:t>ll publishing incomes derived from the Book and its foreign and ancillary rights (film rights, audio rights, serialization, etc.)</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including royalty income shall be divided as follows:</w:t>
      </w:r>
    </w:p>
    <w:p w:rsidR="008A712E" w:rsidRDefault="008A712E" w:rsidP="00270A7E">
      <w:pPr>
        <w:pStyle w:val="PlainText"/>
        <w:jc w:val="both"/>
        <w:rPr>
          <w:rFonts w:ascii="Times New Roman" w:hAnsi="Times New Roman" w:cs="Times New Roman"/>
          <w:sz w:val="24"/>
          <w:szCs w:val="24"/>
        </w:rPr>
      </w:pPr>
    </w:p>
    <w:p w:rsidR="00892577" w:rsidRDefault="00892577" w:rsidP="00892577">
      <w:pPr>
        <w:jc w:val="both"/>
      </w:pPr>
    </w:p>
    <w:p w:rsidR="00892577" w:rsidRDefault="008A712E" w:rsidP="00892577">
      <w:pPr>
        <w:numPr>
          <w:ilvl w:val="0"/>
          <w:numId w:val="2"/>
        </w:numPr>
        <w:jc w:val="both"/>
      </w:pPr>
      <w:r>
        <w:t>For t</w:t>
      </w:r>
      <w:r w:rsidR="00892577">
        <w:t>he first $</w:t>
      </w:r>
      <w:r>
        <w:t>10</w:t>
      </w:r>
      <w:r w:rsidR="00892577">
        <w:t>0,000 (gross) received for the Book from any source (publishing, film rights, etc)</w:t>
      </w:r>
      <w:r w:rsidR="000361FE">
        <w:t xml:space="preserve">, </w:t>
      </w:r>
      <w:r>
        <w:t xml:space="preserve">that portion of </w:t>
      </w:r>
      <w:r w:rsidR="000361FE">
        <w:t xml:space="preserve">the </w:t>
      </w:r>
      <w:r>
        <w:t>proceeds shall be divided 50% to GH and 50% to BB.</w:t>
      </w:r>
    </w:p>
    <w:p w:rsidR="00E72EE2" w:rsidRDefault="00E72EE2" w:rsidP="00E72EE2">
      <w:pPr>
        <w:pStyle w:val="PlainText"/>
        <w:jc w:val="both"/>
        <w:rPr>
          <w:rFonts w:ascii="Times New Roman" w:hAnsi="Times New Roman" w:cs="Times New Roman"/>
          <w:sz w:val="24"/>
          <w:szCs w:val="24"/>
        </w:rPr>
      </w:pPr>
    </w:p>
    <w:p w:rsidR="008A712E" w:rsidRPr="00CD4BCC" w:rsidRDefault="00E72EE2" w:rsidP="008A712E">
      <w:pPr>
        <w:pStyle w:val="PlainText"/>
        <w:numPr>
          <w:ilvl w:val="0"/>
          <w:numId w:val="2"/>
        </w:numPr>
        <w:rPr>
          <w:rFonts w:ascii="Times New Roman" w:hAnsi="Times New Roman" w:cs="Times New Roman"/>
          <w:sz w:val="24"/>
          <w:szCs w:val="24"/>
        </w:rPr>
      </w:pPr>
      <w:r w:rsidRPr="00CD4BCC">
        <w:rPr>
          <w:rFonts w:ascii="Times New Roman" w:hAnsi="Times New Roman" w:cs="Times New Roman"/>
          <w:sz w:val="24"/>
          <w:szCs w:val="24"/>
        </w:rPr>
        <w:t xml:space="preserve">For </w:t>
      </w:r>
      <w:r w:rsidR="008A712E" w:rsidRPr="00CD4BCC">
        <w:rPr>
          <w:rFonts w:ascii="Times New Roman" w:hAnsi="Times New Roman" w:cs="Times New Roman"/>
          <w:sz w:val="24"/>
          <w:szCs w:val="24"/>
        </w:rPr>
        <w:t>the next $150,000 (gross) received for the Book from any source (publishing, film rights, etc), that portion of the proceeds shall be divided 60% to GH and 40% to BB</w:t>
      </w:r>
    </w:p>
    <w:p w:rsidR="008A712E" w:rsidRPr="00CD4BCC" w:rsidRDefault="008A712E" w:rsidP="008A712E">
      <w:pPr>
        <w:pStyle w:val="PlainText"/>
        <w:ind w:left="360"/>
        <w:rPr>
          <w:rFonts w:ascii="Times New Roman" w:hAnsi="Times New Roman" w:cs="Times New Roman"/>
          <w:sz w:val="24"/>
          <w:szCs w:val="24"/>
        </w:rPr>
      </w:pPr>
    </w:p>
    <w:p w:rsidR="00E72EE2" w:rsidRPr="00CD4BCC" w:rsidRDefault="008A712E" w:rsidP="008A712E">
      <w:pPr>
        <w:pStyle w:val="PlainText"/>
        <w:numPr>
          <w:ilvl w:val="0"/>
          <w:numId w:val="2"/>
        </w:numPr>
        <w:rPr>
          <w:rFonts w:ascii="Times New Roman" w:hAnsi="Times New Roman" w:cs="Times New Roman"/>
          <w:sz w:val="24"/>
          <w:szCs w:val="24"/>
        </w:rPr>
      </w:pPr>
      <w:r w:rsidRPr="00CD4BCC">
        <w:rPr>
          <w:rFonts w:ascii="Times New Roman" w:hAnsi="Times New Roman" w:cs="Times New Roman"/>
          <w:sz w:val="24"/>
          <w:szCs w:val="24"/>
        </w:rPr>
        <w:t>All proceeds above $250,000 (gross) for the Book from any source (publishing, film rights, etc) shall be divided 70% to GH and 30% to BB.</w:t>
      </w:r>
    </w:p>
    <w:p w:rsidR="00E72EE2" w:rsidRDefault="00E72EE2" w:rsidP="00E72EE2">
      <w:pPr>
        <w:pStyle w:val="PlainText"/>
        <w:jc w:val="both"/>
        <w:rPr>
          <w:rFonts w:ascii="Times New Roman" w:hAnsi="Times New Roman" w:cs="Times New Roman"/>
          <w:sz w:val="24"/>
          <w:szCs w:val="24"/>
        </w:rPr>
      </w:pPr>
    </w:p>
    <w:p w:rsidR="00213CFB" w:rsidRDefault="00213CFB" w:rsidP="00270A7E">
      <w:pPr>
        <w:jc w:val="both"/>
      </w:pPr>
    </w:p>
    <w:p w:rsidR="00213CFB" w:rsidRDefault="00213CFB" w:rsidP="001E5A2A">
      <w:pPr>
        <w:jc w:val="both"/>
      </w:pPr>
      <w:r>
        <w:t>8.</w:t>
      </w:r>
      <w:r>
        <w:tab/>
        <w:t>EXPENSES</w:t>
      </w:r>
    </w:p>
    <w:p w:rsidR="00213CFB" w:rsidRDefault="00213CFB" w:rsidP="001E5A2A">
      <w:pPr>
        <w:jc w:val="both"/>
      </w:pPr>
    </w:p>
    <w:p w:rsidR="00213CFB" w:rsidRDefault="008A712E" w:rsidP="00CD4BCC">
      <w:pPr>
        <w:ind w:firstLine="720"/>
        <w:jc w:val="both"/>
      </w:pPr>
      <w:r>
        <w:t>E</w:t>
      </w:r>
      <w:r w:rsidR="00225DA8">
        <w:t>ach party shall be responsible for his own expenses, except as agreed separately, in writing.</w:t>
      </w:r>
    </w:p>
    <w:p w:rsidR="0028213B" w:rsidRDefault="0028213B" w:rsidP="001E5A2A">
      <w:pPr>
        <w:jc w:val="both"/>
      </w:pPr>
    </w:p>
    <w:p w:rsidR="0028213B" w:rsidRDefault="008A712E" w:rsidP="001E5A2A">
      <w:pPr>
        <w:jc w:val="both"/>
      </w:pPr>
      <w:r>
        <w:br w:type="page"/>
      </w:r>
      <w:r w:rsidR="0028213B">
        <w:lastRenderedPageBreak/>
        <w:t>9.</w:t>
      </w:r>
      <w:r w:rsidR="0028213B">
        <w:tab/>
        <w:t>DEATH OR DISABILITY</w:t>
      </w:r>
    </w:p>
    <w:p w:rsidR="0028213B" w:rsidRDefault="0028213B" w:rsidP="001E5A2A">
      <w:pPr>
        <w:jc w:val="both"/>
      </w:pPr>
    </w:p>
    <w:p w:rsidR="004F05E4" w:rsidRDefault="0028213B" w:rsidP="001E5A2A">
      <w:pPr>
        <w:jc w:val="both"/>
      </w:pPr>
      <w:r>
        <w:tab/>
        <w:t xml:space="preserve">If either party dies or becomes disabled before completion of the Book, the other party may complete that portion of the Book or hire someone else to do so.  The deceased collaborator’s estate or disabled collaborator shall be paid a </w:t>
      </w:r>
      <w:r w:rsidRPr="00E74576">
        <w:rPr>
          <w:i/>
        </w:rPr>
        <w:t>pro rata</w:t>
      </w:r>
      <w:r>
        <w:t xml:space="preserve"> share of all income received from the Book based on the amount of the deceased or disabled collaborator’s written contribution to the completed </w:t>
      </w:r>
      <w:r w:rsidR="00E74576">
        <w:t>Book</w:t>
      </w:r>
      <w:r>
        <w:t xml:space="preserve"> after deducting expenses incurred in completing the Book including any salaries, fees or royalties paid to another to complete the Book.  If there is a dispute as to what the </w:t>
      </w:r>
      <w:proofErr w:type="gramStart"/>
      <w:r>
        <w:t>decedent’s</w:t>
      </w:r>
      <w:proofErr w:type="gramEnd"/>
      <w:r>
        <w:t xml:space="preserve"> </w:t>
      </w:r>
      <w:r w:rsidRPr="00E74576">
        <w:rPr>
          <w:i/>
        </w:rPr>
        <w:t>pro rata</w:t>
      </w:r>
      <w:r>
        <w:t xml:space="preserve"> share of income is, the matter should be referred to a mutually approved arbitrator for resolution.  If any</w:t>
      </w:r>
      <w:r w:rsidR="004F05E4">
        <w:t xml:space="preserve"> of the decedent’s contributions are being used, credit provisions for the decedent must be negotiated in good faith.  Copies of any and all licenses relating to the property shall be sent to the estate of the decedent promptly upon execution, and estate shall receive the same accountings and statements as are sent to the living author.  The </w:t>
      </w:r>
      <w:r w:rsidR="00E74576">
        <w:t>surviving</w:t>
      </w:r>
      <w:r w:rsidR="004F05E4">
        <w:t xml:space="preserve"> collaborator shall have sole authority to enter into contracts or licenses for the </w:t>
      </w:r>
      <w:r w:rsidR="00E74576">
        <w:t>Book</w:t>
      </w:r>
      <w:r w:rsidR="004F05E4">
        <w:t>.</w:t>
      </w:r>
    </w:p>
    <w:p w:rsidR="004F05E4" w:rsidRDefault="004F05E4" w:rsidP="001E5A2A">
      <w:pPr>
        <w:jc w:val="both"/>
      </w:pPr>
    </w:p>
    <w:p w:rsidR="0028213B" w:rsidRDefault="004F05E4" w:rsidP="001E5A2A">
      <w:pPr>
        <w:jc w:val="both"/>
      </w:pPr>
      <w:r>
        <w:t>10.</w:t>
      </w:r>
      <w:r>
        <w:tab/>
        <w:t>TERM</w:t>
      </w:r>
    </w:p>
    <w:p w:rsidR="004F05E4" w:rsidRDefault="004F05E4" w:rsidP="001E5A2A">
      <w:pPr>
        <w:jc w:val="both"/>
      </w:pPr>
    </w:p>
    <w:p w:rsidR="004F05E4" w:rsidRDefault="004F05E4" w:rsidP="001E5A2A">
      <w:pPr>
        <w:jc w:val="both"/>
      </w:pPr>
      <w:r>
        <w:tab/>
        <w:t>This Agreement begins on the date of this Agreement and shall continue for the duration of the copyright in the Book.</w:t>
      </w:r>
    </w:p>
    <w:p w:rsidR="004F05E4" w:rsidRDefault="004F05E4" w:rsidP="001E5A2A">
      <w:pPr>
        <w:jc w:val="both"/>
      </w:pPr>
    </w:p>
    <w:p w:rsidR="004F05E4" w:rsidRDefault="004F05E4" w:rsidP="001E5A2A">
      <w:pPr>
        <w:jc w:val="both"/>
      </w:pPr>
      <w:r>
        <w:t>11.</w:t>
      </w:r>
      <w:r>
        <w:tab/>
        <w:t>DECISION MAKING</w:t>
      </w:r>
      <w:r>
        <w:tab/>
      </w:r>
    </w:p>
    <w:p w:rsidR="004F05E4" w:rsidRDefault="004F05E4" w:rsidP="001E5A2A">
      <w:pPr>
        <w:jc w:val="both"/>
      </w:pPr>
    </w:p>
    <w:p w:rsidR="004F05E4" w:rsidRDefault="004F05E4" w:rsidP="001E5A2A">
      <w:pPr>
        <w:jc w:val="both"/>
      </w:pPr>
      <w:r>
        <w:tab/>
      </w:r>
      <w:r w:rsidR="00C668FA">
        <w:t>GH</w:t>
      </w:r>
      <w:r w:rsidR="005B6F09">
        <w:rPr>
          <w:sz w:val="28"/>
          <w:szCs w:val="28"/>
        </w:rPr>
        <w:t xml:space="preserve"> </w:t>
      </w:r>
      <w:r>
        <w:t xml:space="preserve">shall have final editorial control of the content of the Book, as well as decision-making authority with respect to business matters relating to the Book.  </w:t>
      </w:r>
      <w:r w:rsidR="00C668FA">
        <w:t>GH</w:t>
      </w:r>
      <w:r w:rsidR="00151DFC">
        <w:t xml:space="preserve"> </w:t>
      </w:r>
      <w:r>
        <w:t xml:space="preserve">shall meaningfully consult with </w:t>
      </w:r>
      <w:r w:rsidR="00C668FA">
        <w:t>BB</w:t>
      </w:r>
      <w:r w:rsidR="005B6F09">
        <w:t xml:space="preserve"> </w:t>
      </w:r>
      <w:r>
        <w:t>regarding creative and business decisions before taking any action.</w:t>
      </w:r>
      <w:r w:rsidR="0093161A">
        <w:t xml:space="preserve">  </w:t>
      </w:r>
    </w:p>
    <w:p w:rsidR="005275AA" w:rsidRDefault="005275AA" w:rsidP="001E5A2A">
      <w:pPr>
        <w:jc w:val="both"/>
      </w:pPr>
    </w:p>
    <w:p w:rsidR="00151DFC" w:rsidRDefault="00151DFC" w:rsidP="00151DFC">
      <w:pPr>
        <w:jc w:val="both"/>
      </w:pPr>
      <w:r>
        <w:t>12.</w:t>
      </w:r>
      <w:r>
        <w:tab/>
        <w:t>NO PARTNERSHIP</w:t>
      </w:r>
    </w:p>
    <w:p w:rsidR="00151DFC" w:rsidRDefault="00151DFC" w:rsidP="00151DFC">
      <w:pPr>
        <w:jc w:val="both"/>
      </w:pPr>
    </w:p>
    <w:p w:rsidR="00151DFC" w:rsidRDefault="00C668FA" w:rsidP="00CD4BCC">
      <w:pPr>
        <w:ind w:firstLine="720"/>
        <w:jc w:val="both"/>
      </w:pPr>
      <w:r>
        <w:t>GH</w:t>
      </w:r>
      <w:r w:rsidR="005B6F09">
        <w:t xml:space="preserve"> and </w:t>
      </w:r>
      <w:r>
        <w:t>BB</w:t>
      </w:r>
      <w:r w:rsidR="00151DFC">
        <w:t xml:space="preserve"> are collaborators in this single Work. This agreement does not create a partnership relationship.</w:t>
      </w:r>
    </w:p>
    <w:p w:rsidR="00151DFC" w:rsidRDefault="00151DFC" w:rsidP="00151DFC">
      <w:pPr>
        <w:jc w:val="both"/>
      </w:pPr>
    </w:p>
    <w:p w:rsidR="00151DFC" w:rsidRDefault="00151DFC" w:rsidP="00151DFC">
      <w:pPr>
        <w:jc w:val="both"/>
      </w:pPr>
      <w:r>
        <w:t>13.</w:t>
      </w:r>
      <w:r>
        <w:tab/>
        <w:t>EXCLUSIVE AGREEMENT</w:t>
      </w:r>
    </w:p>
    <w:p w:rsidR="00151DFC" w:rsidRDefault="00151DFC" w:rsidP="00151DFC">
      <w:pPr>
        <w:jc w:val="both"/>
      </w:pPr>
    </w:p>
    <w:p w:rsidR="00151DFC" w:rsidRDefault="005B6F09" w:rsidP="00151DFC">
      <w:pPr>
        <w:jc w:val="both"/>
      </w:pPr>
      <w:r>
        <w:t>This is the</w:t>
      </w:r>
      <w:r w:rsidR="00151DFC">
        <w:t xml:space="preserve"> entire agreement. Any other agreements previously entered into by us are superseded by it.</w:t>
      </w:r>
    </w:p>
    <w:p w:rsidR="005C26C6" w:rsidRDefault="005C26C6" w:rsidP="001E5A2A">
      <w:pPr>
        <w:jc w:val="both"/>
      </w:pPr>
    </w:p>
    <w:p w:rsidR="005C26C6" w:rsidRDefault="005C26C6" w:rsidP="001E5A2A">
      <w:pPr>
        <w:jc w:val="both"/>
      </w:pPr>
      <w:r>
        <w:t>14.</w:t>
      </w:r>
      <w:r>
        <w:tab/>
        <w:t>DERIVATIVE WORKS</w:t>
      </w:r>
      <w:r>
        <w:tab/>
      </w:r>
    </w:p>
    <w:p w:rsidR="005C26C6" w:rsidRDefault="005C26C6" w:rsidP="001E5A2A">
      <w:pPr>
        <w:jc w:val="both"/>
      </w:pPr>
    </w:p>
    <w:p w:rsidR="005C26C6" w:rsidRDefault="005C26C6" w:rsidP="001E5A2A">
      <w:pPr>
        <w:jc w:val="both"/>
      </w:pPr>
      <w:r>
        <w:tab/>
        <w:t xml:space="preserve">The parties agree that neither of them will incorporate material based on or derived from the </w:t>
      </w:r>
      <w:r w:rsidR="00E74576">
        <w:t>Book</w:t>
      </w:r>
      <w:r>
        <w:t xml:space="preserve"> in any subsequent work or adaptation of the Book (e.g. audiovisual adaptation) without the written consent of the other </w:t>
      </w:r>
      <w:r w:rsidR="00E74576">
        <w:t>party</w:t>
      </w:r>
      <w:r>
        <w:t>.</w:t>
      </w:r>
    </w:p>
    <w:p w:rsidR="005C26C6" w:rsidRDefault="005C26C6" w:rsidP="001E5A2A">
      <w:pPr>
        <w:jc w:val="both"/>
      </w:pPr>
    </w:p>
    <w:p w:rsidR="00151DFC" w:rsidRDefault="00151DFC" w:rsidP="00151DFC">
      <w:pPr>
        <w:jc w:val="both"/>
      </w:pPr>
      <w:r>
        <w:t>15.</w:t>
      </w:r>
      <w:r>
        <w:tab/>
        <w:t>WARRANTIES AND INDEMNITIES</w:t>
      </w:r>
    </w:p>
    <w:p w:rsidR="00151DFC" w:rsidRDefault="00151DFC" w:rsidP="00151DFC">
      <w:pPr>
        <w:jc w:val="both"/>
      </w:pPr>
    </w:p>
    <w:p w:rsidR="00151DFC" w:rsidRDefault="00151DFC" w:rsidP="00151DFC">
      <w:pPr>
        <w:jc w:val="both"/>
      </w:pPr>
      <w:r>
        <w:t>We represent and warrant to each other that: 1) each of us is free to enter into this agreement; 2) our contributions to the Work are original or all necessary permissions and releases have been obtained and paid for; and</w:t>
      </w:r>
      <w:r w:rsidR="00BE72BE">
        <w:t xml:space="preserve"> </w:t>
      </w:r>
      <w:r>
        <w:t xml:space="preserve">3) none of our contributions to the Work libel, violate the right of </w:t>
      </w:r>
      <w:r>
        <w:lastRenderedPageBreak/>
        <w:t>privacy or publicity or infringe upon any copyright or other proprietary right of any other person or entity.</w:t>
      </w:r>
    </w:p>
    <w:p w:rsidR="00151DFC" w:rsidRDefault="00151DFC" w:rsidP="00151DFC">
      <w:pPr>
        <w:jc w:val="both"/>
      </w:pPr>
    </w:p>
    <w:p w:rsidR="00151DFC" w:rsidRDefault="00151DFC" w:rsidP="00151DFC">
      <w:pPr>
        <w:jc w:val="both"/>
      </w:pPr>
      <w:r>
        <w:t>We each agree to indemnify the other for any loss, liability or expense resulting from any claim which if true would be a breach of any of the foregoing warranties.</w:t>
      </w:r>
    </w:p>
    <w:p w:rsidR="00656904" w:rsidRDefault="00656904" w:rsidP="001E5A2A">
      <w:pPr>
        <w:jc w:val="both"/>
      </w:pPr>
    </w:p>
    <w:p w:rsidR="00656904" w:rsidRDefault="0055640A" w:rsidP="001E5A2A">
      <w:pPr>
        <w:jc w:val="both"/>
      </w:pPr>
      <w:r>
        <w:t>16</w:t>
      </w:r>
      <w:r w:rsidR="00656904">
        <w:t>.</w:t>
      </w:r>
      <w:r w:rsidR="00656904">
        <w:tab/>
        <w:t>SUCCESSORS</w:t>
      </w:r>
      <w:r w:rsidR="00656904">
        <w:tab/>
      </w:r>
    </w:p>
    <w:p w:rsidR="00656904" w:rsidRDefault="00656904" w:rsidP="001E5A2A">
      <w:pPr>
        <w:jc w:val="both"/>
      </w:pPr>
    </w:p>
    <w:p w:rsidR="00656904" w:rsidRDefault="00656904" w:rsidP="001E5A2A">
      <w:pPr>
        <w:jc w:val="both"/>
      </w:pPr>
      <w:r>
        <w:t xml:space="preserve">This </w:t>
      </w:r>
      <w:r w:rsidR="001E5A2A">
        <w:t>A</w:t>
      </w:r>
      <w:r>
        <w:t>greement shall be binding upon, and inure to the benefit of the respective heirs, executors, administrators and assigns.</w:t>
      </w:r>
    </w:p>
    <w:p w:rsidR="00656904" w:rsidRDefault="00656904" w:rsidP="001E5A2A">
      <w:pPr>
        <w:jc w:val="both"/>
      </w:pPr>
    </w:p>
    <w:p w:rsidR="00656904" w:rsidRDefault="0055640A" w:rsidP="001E5A2A">
      <w:pPr>
        <w:jc w:val="both"/>
      </w:pPr>
      <w:r>
        <w:t>17</w:t>
      </w:r>
      <w:r w:rsidR="00656904">
        <w:t>.</w:t>
      </w:r>
      <w:r w:rsidR="00656904">
        <w:tab/>
        <w:t>ASSIGNMENT AND DELEGATION</w:t>
      </w:r>
    </w:p>
    <w:p w:rsidR="003B4280" w:rsidRDefault="003B4280" w:rsidP="001E5A2A">
      <w:pPr>
        <w:jc w:val="both"/>
      </w:pPr>
    </w:p>
    <w:p w:rsidR="00656904" w:rsidRDefault="00656904" w:rsidP="001E5A2A">
      <w:pPr>
        <w:jc w:val="both"/>
      </w:pPr>
      <w:r>
        <w:t xml:space="preserve">Neither party may assign his or her rights or delegate his or her duties under this </w:t>
      </w:r>
      <w:r w:rsidR="001E5A2A">
        <w:t>A</w:t>
      </w:r>
      <w:r>
        <w:t>greement without the other party’s written consent.  However, any party may assign the right to receive royalties or other income from the Book by giving written notice to the other party.</w:t>
      </w:r>
    </w:p>
    <w:p w:rsidR="0093161A" w:rsidRDefault="0093161A" w:rsidP="001E5A2A">
      <w:pPr>
        <w:jc w:val="both"/>
      </w:pPr>
    </w:p>
    <w:p w:rsidR="00656904" w:rsidRDefault="0055640A" w:rsidP="001E5A2A">
      <w:pPr>
        <w:jc w:val="both"/>
      </w:pPr>
      <w:r>
        <w:t>18</w:t>
      </w:r>
      <w:r w:rsidR="004716A5">
        <w:t>.</w:t>
      </w:r>
      <w:r w:rsidR="004716A5">
        <w:tab/>
        <w:t>APPLICABLE LAW</w:t>
      </w:r>
    </w:p>
    <w:p w:rsidR="004716A5" w:rsidRDefault="004716A5" w:rsidP="001E5A2A">
      <w:pPr>
        <w:jc w:val="both"/>
      </w:pPr>
    </w:p>
    <w:p w:rsidR="004716A5" w:rsidRDefault="004716A5" w:rsidP="001E5A2A">
      <w:pPr>
        <w:jc w:val="both"/>
      </w:pPr>
      <w:r>
        <w:t xml:space="preserve">This Agreement, regardless of its place of physical execution, shall, in all respects, be governed by the law applied to contracts executed and to be performed entirely in the state of </w:t>
      </w:r>
      <w:smartTag w:uri="urn:schemas-microsoft-com:office:smarttags" w:element="place">
        <w:smartTag w:uri="urn:schemas-microsoft-com:office:smarttags" w:element="State">
          <w:r w:rsidR="008A712E">
            <w:t>New York</w:t>
          </w:r>
        </w:smartTag>
      </w:smartTag>
      <w:r w:rsidR="008A712E">
        <w:t>.</w:t>
      </w:r>
    </w:p>
    <w:p w:rsidR="004716A5" w:rsidRDefault="004716A5" w:rsidP="001E5A2A">
      <w:pPr>
        <w:jc w:val="both"/>
      </w:pPr>
    </w:p>
    <w:p w:rsidR="004716A5" w:rsidRDefault="0055640A" w:rsidP="001E5A2A">
      <w:pPr>
        <w:jc w:val="both"/>
      </w:pPr>
      <w:r>
        <w:t>19</w:t>
      </w:r>
      <w:r w:rsidR="004716A5">
        <w:t>.</w:t>
      </w:r>
      <w:r w:rsidR="004716A5">
        <w:tab/>
        <w:t>DISPUTE RESOLUTION</w:t>
      </w:r>
    </w:p>
    <w:p w:rsidR="004716A5" w:rsidRDefault="004716A5" w:rsidP="001E5A2A">
      <w:pPr>
        <w:jc w:val="both"/>
      </w:pPr>
    </w:p>
    <w:p w:rsidR="004716A5" w:rsidRDefault="004716A5" w:rsidP="001E5A2A">
      <w:pPr>
        <w:jc w:val="both"/>
      </w:pPr>
      <w:r>
        <w:t xml:space="preserve">If </w:t>
      </w:r>
      <w:r w:rsidR="008A1046">
        <w:t xml:space="preserve">a dispute arises under this </w:t>
      </w:r>
      <w:r w:rsidR="001E5A2A">
        <w:t>A</w:t>
      </w:r>
      <w:r w:rsidR="008A1046">
        <w:t xml:space="preserve">greement, </w:t>
      </w:r>
      <w:r w:rsidR="001E5A2A">
        <w:t>the parties agree</w:t>
      </w:r>
      <w:r w:rsidR="008A1046">
        <w:t xml:space="preserve"> to first try to resolve it with the help of a mutually agree</w:t>
      </w:r>
      <w:r w:rsidR="00151DFC">
        <w:t xml:space="preserve">d upon mediator in </w:t>
      </w:r>
      <w:smartTag w:uri="urn:schemas-microsoft-com:office:smarttags" w:element="place">
        <w:smartTag w:uri="urn:schemas-microsoft-com:office:smarttags" w:element="City">
          <w:r w:rsidR="008A712E">
            <w:t>New York</w:t>
          </w:r>
        </w:smartTag>
        <w:r w:rsidR="008A712E">
          <w:t xml:space="preserve">, </w:t>
        </w:r>
        <w:smartTag w:uri="urn:schemas-microsoft-com:office:smarttags" w:element="State">
          <w:r w:rsidR="008A712E">
            <w:t>NY</w:t>
          </w:r>
        </w:smartTag>
      </w:smartTag>
      <w:r w:rsidR="008A1046">
        <w:t xml:space="preserve">.  Any costs and fees other than attorney fees associated with the mediation will be shared equally by </w:t>
      </w:r>
      <w:r w:rsidR="001E5A2A">
        <w:t>the parties</w:t>
      </w:r>
      <w:r w:rsidR="008A1046">
        <w:t xml:space="preserve">.  If it proves impossible to arrive at a mutually satisfactory solution through mediation, </w:t>
      </w:r>
      <w:r w:rsidR="001E5A2A">
        <w:t>the parties</w:t>
      </w:r>
      <w:r w:rsidR="008A1046">
        <w:t xml:space="preserve"> agree to submit the dispute to binding arbitration in </w:t>
      </w:r>
      <w:smartTag w:uri="urn:schemas-microsoft-com:office:smarttags" w:element="place">
        <w:smartTag w:uri="urn:schemas-microsoft-com:office:smarttags" w:element="City">
          <w:r w:rsidR="008A712E">
            <w:t>New York</w:t>
          </w:r>
        </w:smartTag>
        <w:r w:rsidR="008A712E">
          <w:t xml:space="preserve">, </w:t>
        </w:r>
        <w:smartTag w:uri="urn:schemas-microsoft-com:office:smarttags" w:element="State">
          <w:r w:rsidR="008A712E">
            <w:t>NY</w:t>
          </w:r>
        </w:smartTag>
      </w:smartTag>
      <w:r w:rsidR="00151DFC">
        <w:t>,</w:t>
      </w:r>
      <w:r w:rsidR="008A1046">
        <w:t xml:space="preserve"> under the rules of the American Arbitration Association.  Judgment upon the award rendered by the arbitration may be entered in any court with jurisdiction to do so.</w:t>
      </w:r>
    </w:p>
    <w:p w:rsidR="008A1046" w:rsidRDefault="008A1046" w:rsidP="001E5A2A">
      <w:pPr>
        <w:jc w:val="both"/>
      </w:pPr>
    </w:p>
    <w:p w:rsidR="008A1046" w:rsidRDefault="0055640A" w:rsidP="001E5A2A">
      <w:pPr>
        <w:jc w:val="both"/>
      </w:pPr>
      <w:r>
        <w:t>20</w:t>
      </w:r>
      <w:r w:rsidR="00EA70A7">
        <w:t>.</w:t>
      </w:r>
      <w:r w:rsidR="00EA70A7">
        <w:tab/>
        <w:t>AGENCY</w:t>
      </w:r>
    </w:p>
    <w:p w:rsidR="00EA70A7" w:rsidRDefault="00EA70A7" w:rsidP="001E5A2A">
      <w:pPr>
        <w:jc w:val="both"/>
      </w:pPr>
    </w:p>
    <w:p w:rsidR="00681D01" w:rsidRDefault="003E042C" w:rsidP="00681D01">
      <w:pPr>
        <w:jc w:val="both"/>
      </w:pPr>
      <w:r>
        <w:t xml:space="preserve"> </w:t>
      </w:r>
      <w:r w:rsidR="00C668FA">
        <w:t>GH</w:t>
      </w:r>
      <w:r w:rsidR="00151DFC">
        <w:t xml:space="preserve"> and </w:t>
      </w:r>
      <w:r w:rsidR="00C668FA">
        <w:t>BB</w:t>
      </w:r>
      <w:r w:rsidR="00151DFC">
        <w:t xml:space="preserve"> do </w:t>
      </w:r>
      <w:commentRangeStart w:id="7"/>
      <w:r w:rsidR="00151DFC">
        <w:t>her</w:t>
      </w:r>
      <w:ins w:id="8" w:author="David Hale Smith" w:date="2011-08-21T19:00:00Z">
        <w:r w:rsidR="00115191">
          <w:t>e</w:t>
        </w:r>
      </w:ins>
      <w:r w:rsidR="00151DFC">
        <w:t>by appoint</w:t>
      </w:r>
      <w:r w:rsidR="00681D01">
        <w:t xml:space="preserve"> Writers House </w:t>
      </w:r>
      <w:commentRangeEnd w:id="7"/>
      <w:r w:rsidR="00115191">
        <w:rPr>
          <w:rStyle w:val="CommentReference"/>
        </w:rPr>
        <w:commentReference w:id="7"/>
      </w:r>
      <w:r w:rsidR="00681D01">
        <w:t>LLC (Attn: Daniel Conaway) of 21 West 26</w:t>
      </w:r>
      <w:r w:rsidR="00681D01" w:rsidRPr="00EA70A7">
        <w:rPr>
          <w:vertAlign w:val="superscript"/>
        </w:rPr>
        <w:t>th</w:t>
      </w:r>
      <w:r w:rsidR="00681D01">
        <w:t xml:space="preserve"> Street, New York, NY 10010 as agent to act in all matters pertaining to or arising out of this Agreement and all other agreements, licensing or otherwise disposing of any rights in the Work in any form or media (“related agreements”)</w:t>
      </w:r>
      <w:del w:id="9" w:author="David Hale Smith" w:date="2011-08-21T19:00:00Z">
        <w:r w:rsidR="00681D01" w:rsidDel="00115191">
          <w:delText xml:space="preserve"> including any works for which there are </w:delText>
        </w:r>
        <w:commentRangeStart w:id="10"/>
        <w:r w:rsidR="00681D01" w:rsidDel="00115191">
          <w:delText xml:space="preserve">options </w:delText>
        </w:r>
      </w:del>
      <w:commentRangeEnd w:id="10"/>
      <w:r w:rsidR="00115191">
        <w:rPr>
          <w:rStyle w:val="CommentReference"/>
        </w:rPr>
        <w:commentReference w:id="10"/>
      </w:r>
      <w:del w:id="11" w:author="David Hale Smith" w:date="2011-08-21T19:00:00Z">
        <w:r w:rsidR="00681D01" w:rsidDel="00115191">
          <w:delText>under this Agreement</w:delText>
        </w:r>
      </w:del>
      <w:r w:rsidR="00681D01">
        <w:t>.  All statements and monies due shall be delivered to Writers House LLC whose receipt thereof shall constitute a good and valid discharge.  In consideration for services rendered</w:t>
      </w:r>
      <w:r w:rsidR="00151DFC">
        <w:t xml:space="preserve">, </w:t>
      </w:r>
      <w:r w:rsidR="00C668FA">
        <w:t>GH</w:t>
      </w:r>
      <w:r w:rsidR="00151DFC">
        <w:t xml:space="preserve"> and </w:t>
      </w:r>
      <w:r w:rsidR="00C668FA">
        <w:t>BB</w:t>
      </w:r>
      <w:r w:rsidR="00681D01">
        <w:t xml:space="preserve"> irrevocably assign and transfer to Writers House LLC a sum equal to fifteen percent (15%) of gross monies due to under this Agreement and related agreements plus any monies advanced to or disbursements made on behalf </w:t>
      </w:r>
      <w:r w:rsidR="00151DFC">
        <w:t xml:space="preserve">of </w:t>
      </w:r>
      <w:r w:rsidR="00C668FA">
        <w:t>GH</w:t>
      </w:r>
      <w:r w:rsidR="00151DFC">
        <w:t xml:space="preserve"> and </w:t>
      </w:r>
      <w:r w:rsidR="00C668FA">
        <w:t>BB</w:t>
      </w:r>
      <w:r>
        <w:t xml:space="preserve"> </w:t>
      </w:r>
      <w:r w:rsidR="00681D01">
        <w:t xml:space="preserve">by Writers House LLC, and Writers House LLC shall retain such amount from all monies received for the account </w:t>
      </w:r>
      <w:proofErr w:type="gramStart"/>
      <w:r w:rsidR="00681D01">
        <w:t xml:space="preserve">of </w:t>
      </w:r>
      <w:r>
        <w:t xml:space="preserve"> </w:t>
      </w:r>
      <w:r w:rsidR="00C668FA">
        <w:t>GH</w:t>
      </w:r>
      <w:proofErr w:type="gramEnd"/>
      <w:r w:rsidR="00151DFC">
        <w:t xml:space="preserve"> and </w:t>
      </w:r>
      <w:r w:rsidR="00C668FA">
        <w:t>BB</w:t>
      </w:r>
      <w:r w:rsidR="00681D01">
        <w:t>.</w:t>
      </w:r>
    </w:p>
    <w:p w:rsidR="00681D01" w:rsidRPr="00681D01" w:rsidRDefault="00681D01" w:rsidP="001E5A2A">
      <w:pPr>
        <w:jc w:val="both"/>
      </w:pPr>
    </w:p>
    <w:p w:rsidR="00FA6D74" w:rsidRDefault="00CD4BCC" w:rsidP="001E5A2A">
      <w:pPr>
        <w:jc w:val="both"/>
      </w:pPr>
      <w:r>
        <w:br w:type="page"/>
      </w:r>
      <w:r w:rsidR="00EA70A7">
        <w:lastRenderedPageBreak/>
        <w:t>The provisions of these paragraphs shall survive termination of this Agreement.</w:t>
      </w:r>
    </w:p>
    <w:p w:rsidR="0055640A" w:rsidRDefault="0055640A" w:rsidP="00CF64BF">
      <w:pPr>
        <w:jc w:val="both"/>
      </w:pPr>
    </w:p>
    <w:p w:rsidR="0088284E" w:rsidRDefault="00EA70A7" w:rsidP="00CF64BF">
      <w:pPr>
        <w:jc w:val="both"/>
      </w:pPr>
      <w:r>
        <w:t>IN WITNESS WHEREOF, the parties have duly executed this Agreement on the date first written above.</w:t>
      </w:r>
    </w:p>
    <w:p w:rsidR="005275AA" w:rsidRDefault="005275AA" w:rsidP="005275A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8"/>
        <w:gridCol w:w="4788"/>
      </w:tblGrid>
      <w:tr w:rsidR="00CF64BF">
        <w:tc>
          <w:tcPr>
            <w:tcW w:w="4788" w:type="dxa"/>
          </w:tcPr>
          <w:p w:rsidR="0088284E" w:rsidRDefault="0088284E" w:rsidP="00CF64BF"/>
          <w:p w:rsidR="0088284E" w:rsidRDefault="0088284E" w:rsidP="00CF64BF"/>
          <w:p w:rsidR="00CF64BF" w:rsidRDefault="00CF64BF" w:rsidP="00CF64BF">
            <w:r>
              <w:t xml:space="preserve">By: </w:t>
            </w:r>
            <w:r w:rsidR="00C668FA">
              <w:t>Gregg Housh</w:t>
            </w:r>
          </w:p>
          <w:p w:rsidR="00CF64BF" w:rsidRDefault="00CF64BF" w:rsidP="005275AA"/>
        </w:tc>
        <w:tc>
          <w:tcPr>
            <w:tcW w:w="4788" w:type="dxa"/>
          </w:tcPr>
          <w:p w:rsidR="0088284E" w:rsidRDefault="0088284E" w:rsidP="0088284E"/>
          <w:p w:rsidR="0088284E" w:rsidRDefault="0088284E" w:rsidP="0088284E"/>
          <w:p w:rsidR="0088284E" w:rsidRDefault="0088284E" w:rsidP="0088284E">
            <w:r>
              <w:t xml:space="preserve">By: </w:t>
            </w:r>
            <w:r w:rsidR="00C668FA">
              <w:t>Barrett Brown</w:t>
            </w:r>
          </w:p>
          <w:p w:rsidR="00CF64BF" w:rsidRDefault="00CF64BF" w:rsidP="005275AA"/>
        </w:tc>
      </w:tr>
      <w:tr w:rsidR="00CF64BF">
        <w:tc>
          <w:tcPr>
            <w:tcW w:w="4788" w:type="dxa"/>
          </w:tcPr>
          <w:p w:rsidR="00CF64BF" w:rsidRDefault="00CF64BF" w:rsidP="005275AA">
            <w:r>
              <w:t xml:space="preserve"> </w:t>
            </w:r>
            <w:r w:rsidR="003E042C">
              <w:t xml:space="preserve"> </w:t>
            </w:r>
            <w:r w:rsidR="00151DFC">
              <w:t>_____________________________</w:t>
            </w:r>
            <w:r>
              <w:t xml:space="preserve"> Signature </w:t>
            </w:r>
          </w:p>
        </w:tc>
        <w:tc>
          <w:tcPr>
            <w:tcW w:w="4788" w:type="dxa"/>
          </w:tcPr>
          <w:p w:rsidR="00CF64BF" w:rsidRDefault="00151DFC" w:rsidP="005275AA">
            <w:r>
              <w:t xml:space="preserve"> </w:t>
            </w:r>
            <w:r w:rsidR="003E042C">
              <w:t xml:space="preserve"> _______________</w:t>
            </w:r>
            <w:r>
              <w:t>______________</w:t>
            </w:r>
            <w:r w:rsidR="003E042C">
              <w:t xml:space="preserve"> </w:t>
            </w:r>
            <w:r w:rsidR="0088284E">
              <w:t xml:space="preserve"> Signature</w:t>
            </w:r>
          </w:p>
        </w:tc>
      </w:tr>
    </w:tbl>
    <w:p w:rsidR="00EA70A7" w:rsidRDefault="00EA70A7" w:rsidP="0093161A"/>
    <w:sectPr w:rsidR="00EA70A7" w:rsidSect="00925E43">
      <w:headerReference w:type="default" r:id="rId8"/>
      <w:footerReference w:type="even" r:id="rId9"/>
      <w:footerReference w:type="default" r:id="rId10"/>
      <w:pgSz w:w="12240" w:h="15840"/>
      <w:pgMar w:top="1440" w:right="1440" w:bottom="635" w:left="1440" w:header="720" w:footer="720" w:gutter="0"/>
      <w:cols w:space="720"/>
      <w:noEndnote/>
      <w:docGrid w:linePitch="254"/>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David Hale Smith" w:date="2011-08-21T18:43:00Z" w:initials="DHS">
    <w:p w:rsidR="00F86E05" w:rsidRDefault="00F86E05">
      <w:pPr>
        <w:pStyle w:val="CommentText"/>
      </w:pPr>
      <w:r>
        <w:rPr>
          <w:rStyle w:val="CommentReference"/>
        </w:rPr>
        <w:annotationRef/>
      </w:r>
      <w:r>
        <w:t xml:space="preserve">Usually there are more specifics given such as “approximately 80k words, narrative non-fiction with xx photos, etc.  The publishing agreement will ultimately govern and detail all of that, but in </w:t>
      </w:r>
      <w:proofErr w:type="spellStart"/>
      <w:r>
        <w:t>collab</w:t>
      </w:r>
      <w:proofErr w:type="spellEnd"/>
      <w:r>
        <w:t xml:space="preserve"> agreements it is good to have a VERY SPECIFIC </w:t>
      </w:r>
      <w:proofErr w:type="spellStart"/>
      <w:r>
        <w:t>descritption</w:t>
      </w:r>
      <w:proofErr w:type="spellEnd"/>
      <w:r>
        <w:t xml:space="preserve"> of the work so there are fewer creative </w:t>
      </w:r>
      <w:proofErr w:type="spellStart"/>
      <w:r>
        <w:t>disagreementsafter</w:t>
      </w:r>
      <w:proofErr w:type="spellEnd"/>
      <w:r>
        <w:t xml:space="preserve"> work begins.</w:t>
      </w:r>
    </w:p>
  </w:comment>
  <w:comment w:id="1" w:author="David Hale Smith" w:date="2011-08-21T18:48:00Z" w:initials="DHS">
    <w:p w:rsidR="00F86E05" w:rsidRDefault="00F86E05">
      <w:pPr>
        <w:pStyle w:val="CommentText"/>
      </w:pPr>
      <w:r>
        <w:rPr>
          <w:rStyle w:val="CommentReference"/>
        </w:rPr>
        <w:annotationRef/>
      </w:r>
      <w:r>
        <w:t xml:space="preserve">See above.   There should be a reasonably detailed description of the proposal that is mutually agreed upon between </w:t>
      </w:r>
      <w:proofErr w:type="spellStart"/>
      <w:r>
        <w:t>Housh</w:t>
      </w:r>
      <w:proofErr w:type="spellEnd"/>
      <w:r>
        <w:t xml:space="preserve"> and Barrett, with consultation from Writers House/Conaway.  </w:t>
      </w:r>
    </w:p>
  </w:comment>
  <w:comment w:id="2" w:author="David Hale Smith" w:date="2011-08-21T18:51:00Z" w:initials="DHS">
    <w:p w:rsidR="00F23A67" w:rsidRDefault="00F23A67">
      <w:pPr>
        <w:pStyle w:val="CommentText"/>
      </w:pPr>
      <w:r>
        <w:rPr>
          <w:rStyle w:val="CommentReference"/>
        </w:rPr>
        <w:annotationRef/>
      </w:r>
      <w:r>
        <w:t xml:space="preserve">These terms are usually specified in advance.  There is much less chance for major dispute and changes after the fact that way. </w:t>
      </w:r>
    </w:p>
  </w:comment>
  <w:comment w:id="3" w:author="David Hale Smith" w:date="2011-08-21T18:54:00Z" w:initials="DHS">
    <w:p w:rsidR="00F23A67" w:rsidRDefault="00F23A67">
      <w:pPr>
        <w:pStyle w:val="CommentText"/>
      </w:pPr>
      <w:r>
        <w:rPr>
          <w:rStyle w:val="CommentReference"/>
        </w:rPr>
        <w:annotationRef/>
      </w:r>
      <w:r>
        <w:t xml:space="preserve">Let’s discuss.  I think BB should be compensated for Proposal if he quits for cause.  </w:t>
      </w:r>
    </w:p>
  </w:comment>
  <w:comment w:id="4" w:author="David Hale Smith" w:date="2011-08-21T18:56:00Z" w:initials="DHS">
    <w:p w:rsidR="00F23A67" w:rsidRDefault="00F23A67">
      <w:pPr>
        <w:pStyle w:val="CommentText"/>
      </w:pPr>
      <w:r>
        <w:rPr>
          <w:rStyle w:val="CommentReference"/>
        </w:rPr>
        <w:annotationRef/>
      </w:r>
      <w:r>
        <w:t>GH and BB should discuss and agree on ALL jacket credit, author photos and promotion and publicity (i.e., who is the book spokesperson</w:t>
      </w:r>
      <w:proofErr w:type="gramStart"/>
      <w:r>
        <w:t>)  matters</w:t>
      </w:r>
      <w:proofErr w:type="gramEnd"/>
      <w:r>
        <w:t xml:space="preserve"> in advance.  That way you won’t get into a situation where a publisher wants a change that one or the other party doesn’t want but can’t enforce.</w:t>
      </w:r>
    </w:p>
  </w:comment>
  <w:comment w:id="5" w:author="David Hale Smith" w:date="2011-08-21T18:57:00Z" w:initials="DHS">
    <w:p w:rsidR="00F23A67" w:rsidRDefault="00F23A67">
      <w:pPr>
        <w:pStyle w:val="CommentText"/>
      </w:pPr>
      <w:r>
        <w:rPr>
          <w:rStyle w:val="CommentReference"/>
        </w:rPr>
        <w:annotationRef/>
      </w:r>
      <w:r>
        <w:t xml:space="preserve">Did BB and GH discuss and agree to this split already or is this a proposal from GH to BB via Conaway?   </w:t>
      </w:r>
    </w:p>
  </w:comment>
  <w:comment w:id="7" w:author="David Hale Smith" w:date="2011-08-21T19:03:00Z" w:initials="DHS">
    <w:p w:rsidR="00115191" w:rsidRDefault="00115191">
      <w:pPr>
        <w:pStyle w:val="CommentText"/>
      </w:pPr>
      <w:r>
        <w:rPr>
          <w:rStyle w:val="CommentReference"/>
        </w:rPr>
        <w:annotationRef/>
      </w:r>
      <w:r>
        <w:t xml:space="preserve">You could also do the conflict of interest waiver </w:t>
      </w:r>
      <w:r>
        <w:t>here…</w:t>
      </w:r>
    </w:p>
  </w:comment>
  <w:comment w:id="10" w:author="David Hale Smith" w:date="2011-08-21T19:02:00Z" w:initials="DHS">
    <w:p w:rsidR="00115191" w:rsidRDefault="00115191">
      <w:pPr>
        <w:pStyle w:val="CommentText"/>
      </w:pPr>
      <w:r>
        <w:rPr>
          <w:rStyle w:val="CommentReference"/>
        </w:rPr>
        <w:annotationRef/>
      </w:r>
      <w:r>
        <w:t>The Publishing agreement is 99.9% going to have an option clause that gives them a first look at any future work.  This language means WH automatically represents every subsequent book you guys write, whether or not you think they did a good job on the first.  Strike this.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4D7" w:rsidRDefault="00E664D7">
      <w:r>
        <w:separator/>
      </w:r>
    </w:p>
  </w:endnote>
  <w:endnote w:type="continuationSeparator" w:id="0">
    <w:p w:rsidR="00E664D7" w:rsidRDefault="00E664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12E" w:rsidRDefault="008A712E" w:rsidP="00925E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A712E" w:rsidRDefault="008A712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12E" w:rsidRDefault="008A712E" w:rsidP="00925E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15191">
      <w:rPr>
        <w:rStyle w:val="PageNumber"/>
        <w:noProof/>
      </w:rPr>
      <w:t>4</w:t>
    </w:r>
    <w:r>
      <w:rPr>
        <w:rStyle w:val="PageNumber"/>
      </w:rPr>
      <w:fldChar w:fldCharType="end"/>
    </w:r>
  </w:p>
  <w:p w:rsidR="008A712E" w:rsidRDefault="008A71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4D7" w:rsidRDefault="00E664D7">
      <w:r>
        <w:separator/>
      </w:r>
    </w:p>
  </w:footnote>
  <w:footnote w:type="continuationSeparator" w:id="0">
    <w:p w:rsidR="00E664D7" w:rsidRDefault="00E664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12E" w:rsidRPr="002271C9" w:rsidRDefault="008A712E" w:rsidP="002271C9">
    <w:pPr>
      <w:pStyle w:val="Header"/>
      <w:jc w:val="center"/>
      <w:rPr>
        <w:b/>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657825"/>
    <w:multiLevelType w:val="multilevel"/>
    <w:tmpl w:val="13C836BE"/>
    <w:lvl w:ilvl="0">
      <w:start w:val="1"/>
      <w:numFmt w:val="lowerLetter"/>
      <w:lvlText w:val="%1."/>
      <w:lvlJc w:val="left"/>
      <w:pPr>
        <w:tabs>
          <w:tab w:val="num" w:pos="720"/>
        </w:tabs>
        <w:ind w:left="720" w:hanging="360"/>
      </w:p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58002AF"/>
    <w:multiLevelType w:val="hybridMultilevel"/>
    <w:tmpl w:val="4656A8EA"/>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48896158"/>
    <w:multiLevelType w:val="hybridMultilevel"/>
    <w:tmpl w:val="37A8A1D6"/>
    <w:lvl w:ilvl="0" w:tplc="04090015">
      <w:start w:val="1"/>
      <w:numFmt w:val="upperLetter"/>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9BE18AE"/>
    <w:multiLevelType w:val="multilevel"/>
    <w:tmpl w:val="7A2A20F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63A9115C"/>
    <w:multiLevelType w:val="multilevel"/>
    <w:tmpl w:val="FB68679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78ED61BC"/>
    <w:multiLevelType w:val="hybridMultilevel"/>
    <w:tmpl w:val="171AAF94"/>
    <w:lvl w:ilvl="0" w:tplc="22E645E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5"/>
  </w:num>
  <w:num w:numId="2">
    <w:abstractNumId w:val="2"/>
  </w:num>
  <w:num w:numId="3">
    <w:abstractNumId w:val="3"/>
  </w:num>
  <w:num w:numId="4">
    <w:abstractNumId w:val="0"/>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20"/>
  <w:drawingGridHorizontalSpacing w:val="187"/>
  <w:drawingGridVerticalSpacing w:val="127"/>
  <w:displayVerticalDrawingGridEvery w:val="2"/>
  <w:characterSpacingControl w:val="doNotCompress"/>
  <w:footnotePr>
    <w:footnote w:id="-1"/>
    <w:footnote w:id="0"/>
  </w:footnotePr>
  <w:endnotePr>
    <w:endnote w:id="-1"/>
    <w:endnote w:id="0"/>
  </w:endnotePr>
  <w:compat/>
  <w:rsids>
    <w:rsidRoot w:val="00F34258"/>
    <w:rsid w:val="0000010A"/>
    <w:rsid w:val="00000957"/>
    <w:rsid w:val="00000BDB"/>
    <w:rsid w:val="00001641"/>
    <w:rsid w:val="000023CB"/>
    <w:rsid w:val="00002462"/>
    <w:rsid w:val="000025C3"/>
    <w:rsid w:val="00002910"/>
    <w:rsid w:val="00002B1E"/>
    <w:rsid w:val="00002C0A"/>
    <w:rsid w:val="0000319F"/>
    <w:rsid w:val="00003D45"/>
    <w:rsid w:val="0000415B"/>
    <w:rsid w:val="00004839"/>
    <w:rsid w:val="0000495A"/>
    <w:rsid w:val="000049DF"/>
    <w:rsid w:val="00004D39"/>
    <w:rsid w:val="00004E67"/>
    <w:rsid w:val="000056BC"/>
    <w:rsid w:val="00005B7B"/>
    <w:rsid w:val="00005BC6"/>
    <w:rsid w:val="00005D48"/>
    <w:rsid w:val="0000718F"/>
    <w:rsid w:val="0000742D"/>
    <w:rsid w:val="00007455"/>
    <w:rsid w:val="0000779E"/>
    <w:rsid w:val="00010014"/>
    <w:rsid w:val="00010174"/>
    <w:rsid w:val="000102CB"/>
    <w:rsid w:val="00010AA2"/>
    <w:rsid w:val="00010C37"/>
    <w:rsid w:val="00010DC1"/>
    <w:rsid w:val="0001103B"/>
    <w:rsid w:val="000110A4"/>
    <w:rsid w:val="000118EC"/>
    <w:rsid w:val="0001258D"/>
    <w:rsid w:val="000126EA"/>
    <w:rsid w:val="00012C49"/>
    <w:rsid w:val="00012EAD"/>
    <w:rsid w:val="000130F3"/>
    <w:rsid w:val="00013582"/>
    <w:rsid w:val="000137AE"/>
    <w:rsid w:val="00013C7C"/>
    <w:rsid w:val="00013DAB"/>
    <w:rsid w:val="00013F6A"/>
    <w:rsid w:val="0001405A"/>
    <w:rsid w:val="00014220"/>
    <w:rsid w:val="00014940"/>
    <w:rsid w:val="00014BA3"/>
    <w:rsid w:val="00014CEC"/>
    <w:rsid w:val="00014D62"/>
    <w:rsid w:val="000150BC"/>
    <w:rsid w:val="0001546A"/>
    <w:rsid w:val="00015DFF"/>
    <w:rsid w:val="00016AE6"/>
    <w:rsid w:val="000175EC"/>
    <w:rsid w:val="000176D8"/>
    <w:rsid w:val="000176DF"/>
    <w:rsid w:val="00017B35"/>
    <w:rsid w:val="00017EA5"/>
    <w:rsid w:val="0002076C"/>
    <w:rsid w:val="00021B19"/>
    <w:rsid w:val="00021FB6"/>
    <w:rsid w:val="00022069"/>
    <w:rsid w:val="00022ECE"/>
    <w:rsid w:val="00023956"/>
    <w:rsid w:val="00023A89"/>
    <w:rsid w:val="00023F50"/>
    <w:rsid w:val="00024EF5"/>
    <w:rsid w:val="00024F74"/>
    <w:rsid w:val="0002550B"/>
    <w:rsid w:val="00025C70"/>
    <w:rsid w:val="000269F1"/>
    <w:rsid w:val="0002768C"/>
    <w:rsid w:val="00030F14"/>
    <w:rsid w:val="000334AC"/>
    <w:rsid w:val="000335CD"/>
    <w:rsid w:val="00033873"/>
    <w:rsid w:val="00033D9E"/>
    <w:rsid w:val="00033FAA"/>
    <w:rsid w:val="00034CC6"/>
    <w:rsid w:val="0003501E"/>
    <w:rsid w:val="000361FE"/>
    <w:rsid w:val="000363FD"/>
    <w:rsid w:val="0003641E"/>
    <w:rsid w:val="00036ABC"/>
    <w:rsid w:val="00036EBB"/>
    <w:rsid w:val="00036F5D"/>
    <w:rsid w:val="00037064"/>
    <w:rsid w:val="000374FD"/>
    <w:rsid w:val="000377A6"/>
    <w:rsid w:val="000400A5"/>
    <w:rsid w:val="00040529"/>
    <w:rsid w:val="00040C0D"/>
    <w:rsid w:val="00043016"/>
    <w:rsid w:val="000430EB"/>
    <w:rsid w:val="000437CD"/>
    <w:rsid w:val="0004415B"/>
    <w:rsid w:val="0004454F"/>
    <w:rsid w:val="000446F4"/>
    <w:rsid w:val="0004496E"/>
    <w:rsid w:val="000455F7"/>
    <w:rsid w:val="00045CB3"/>
    <w:rsid w:val="00046613"/>
    <w:rsid w:val="00046F36"/>
    <w:rsid w:val="00047225"/>
    <w:rsid w:val="00047241"/>
    <w:rsid w:val="0004735D"/>
    <w:rsid w:val="00047423"/>
    <w:rsid w:val="00047958"/>
    <w:rsid w:val="00047D1A"/>
    <w:rsid w:val="000516D8"/>
    <w:rsid w:val="00051AF0"/>
    <w:rsid w:val="00051B92"/>
    <w:rsid w:val="00051D0C"/>
    <w:rsid w:val="00052754"/>
    <w:rsid w:val="00052CED"/>
    <w:rsid w:val="000531AC"/>
    <w:rsid w:val="00053552"/>
    <w:rsid w:val="00054424"/>
    <w:rsid w:val="00054B58"/>
    <w:rsid w:val="00054FB0"/>
    <w:rsid w:val="00055120"/>
    <w:rsid w:val="00055F25"/>
    <w:rsid w:val="00056C44"/>
    <w:rsid w:val="000573DA"/>
    <w:rsid w:val="00057D58"/>
    <w:rsid w:val="00060334"/>
    <w:rsid w:val="000604BE"/>
    <w:rsid w:val="000607E1"/>
    <w:rsid w:val="00060A7B"/>
    <w:rsid w:val="00061382"/>
    <w:rsid w:val="00061762"/>
    <w:rsid w:val="00061784"/>
    <w:rsid w:val="000617A1"/>
    <w:rsid w:val="00061AD4"/>
    <w:rsid w:val="000620D0"/>
    <w:rsid w:val="00062114"/>
    <w:rsid w:val="000628F6"/>
    <w:rsid w:val="00062BC5"/>
    <w:rsid w:val="00062C95"/>
    <w:rsid w:val="00062DF7"/>
    <w:rsid w:val="00063233"/>
    <w:rsid w:val="000634E2"/>
    <w:rsid w:val="000639DC"/>
    <w:rsid w:val="00063CE7"/>
    <w:rsid w:val="00063DB0"/>
    <w:rsid w:val="00063FD9"/>
    <w:rsid w:val="000641F2"/>
    <w:rsid w:val="00064369"/>
    <w:rsid w:val="000643E0"/>
    <w:rsid w:val="0006468C"/>
    <w:rsid w:val="00064A93"/>
    <w:rsid w:val="000652D3"/>
    <w:rsid w:val="000655BE"/>
    <w:rsid w:val="000666E3"/>
    <w:rsid w:val="00066866"/>
    <w:rsid w:val="00067175"/>
    <w:rsid w:val="000672DC"/>
    <w:rsid w:val="00067BE5"/>
    <w:rsid w:val="00067C46"/>
    <w:rsid w:val="00067F6E"/>
    <w:rsid w:val="000701DA"/>
    <w:rsid w:val="00070724"/>
    <w:rsid w:val="00070D6E"/>
    <w:rsid w:val="00071321"/>
    <w:rsid w:val="0007145E"/>
    <w:rsid w:val="00071F45"/>
    <w:rsid w:val="00072711"/>
    <w:rsid w:val="00072EF7"/>
    <w:rsid w:val="0007329D"/>
    <w:rsid w:val="00073899"/>
    <w:rsid w:val="000738AA"/>
    <w:rsid w:val="00073A43"/>
    <w:rsid w:val="00073D63"/>
    <w:rsid w:val="000748FB"/>
    <w:rsid w:val="00074A6B"/>
    <w:rsid w:val="00074A72"/>
    <w:rsid w:val="00074EF1"/>
    <w:rsid w:val="00075652"/>
    <w:rsid w:val="000757AE"/>
    <w:rsid w:val="00075E58"/>
    <w:rsid w:val="00076B5B"/>
    <w:rsid w:val="00076F48"/>
    <w:rsid w:val="00077C55"/>
    <w:rsid w:val="00077C73"/>
    <w:rsid w:val="00077CF9"/>
    <w:rsid w:val="0008092B"/>
    <w:rsid w:val="00080B68"/>
    <w:rsid w:val="00081358"/>
    <w:rsid w:val="00081440"/>
    <w:rsid w:val="00081A06"/>
    <w:rsid w:val="00081DB2"/>
    <w:rsid w:val="00081DDA"/>
    <w:rsid w:val="00081F28"/>
    <w:rsid w:val="000820A5"/>
    <w:rsid w:val="00082A44"/>
    <w:rsid w:val="00082E52"/>
    <w:rsid w:val="000831B9"/>
    <w:rsid w:val="000832F4"/>
    <w:rsid w:val="00083357"/>
    <w:rsid w:val="00083655"/>
    <w:rsid w:val="00083956"/>
    <w:rsid w:val="00083A7D"/>
    <w:rsid w:val="00084368"/>
    <w:rsid w:val="00084643"/>
    <w:rsid w:val="00084CD9"/>
    <w:rsid w:val="00084CDA"/>
    <w:rsid w:val="000851C1"/>
    <w:rsid w:val="000852AD"/>
    <w:rsid w:val="00085CCD"/>
    <w:rsid w:val="0008620F"/>
    <w:rsid w:val="000865A5"/>
    <w:rsid w:val="00086A23"/>
    <w:rsid w:val="00086BB0"/>
    <w:rsid w:val="00086D08"/>
    <w:rsid w:val="0008713C"/>
    <w:rsid w:val="00087E4A"/>
    <w:rsid w:val="00087FC9"/>
    <w:rsid w:val="000906DB"/>
    <w:rsid w:val="00090EC2"/>
    <w:rsid w:val="00091ADC"/>
    <w:rsid w:val="00091CB2"/>
    <w:rsid w:val="00092155"/>
    <w:rsid w:val="00092574"/>
    <w:rsid w:val="00092883"/>
    <w:rsid w:val="000928CC"/>
    <w:rsid w:val="0009290D"/>
    <w:rsid w:val="00092984"/>
    <w:rsid w:val="000931FD"/>
    <w:rsid w:val="0009335A"/>
    <w:rsid w:val="000937D4"/>
    <w:rsid w:val="00093F83"/>
    <w:rsid w:val="00093F91"/>
    <w:rsid w:val="000940FD"/>
    <w:rsid w:val="00094667"/>
    <w:rsid w:val="00094E87"/>
    <w:rsid w:val="00095019"/>
    <w:rsid w:val="00095ABA"/>
    <w:rsid w:val="00095D43"/>
    <w:rsid w:val="00096877"/>
    <w:rsid w:val="000968C3"/>
    <w:rsid w:val="00096A30"/>
    <w:rsid w:val="00096E22"/>
    <w:rsid w:val="00097004"/>
    <w:rsid w:val="000A00E6"/>
    <w:rsid w:val="000A0144"/>
    <w:rsid w:val="000A06A8"/>
    <w:rsid w:val="000A10BB"/>
    <w:rsid w:val="000A153A"/>
    <w:rsid w:val="000A1E66"/>
    <w:rsid w:val="000A1FF1"/>
    <w:rsid w:val="000A2D3D"/>
    <w:rsid w:val="000A2EC4"/>
    <w:rsid w:val="000A30AA"/>
    <w:rsid w:val="000A3470"/>
    <w:rsid w:val="000A367F"/>
    <w:rsid w:val="000A3E59"/>
    <w:rsid w:val="000A424C"/>
    <w:rsid w:val="000A44FF"/>
    <w:rsid w:val="000A4785"/>
    <w:rsid w:val="000A49E1"/>
    <w:rsid w:val="000A4F78"/>
    <w:rsid w:val="000A5089"/>
    <w:rsid w:val="000A561E"/>
    <w:rsid w:val="000A5954"/>
    <w:rsid w:val="000A60F4"/>
    <w:rsid w:val="000A629B"/>
    <w:rsid w:val="000A6508"/>
    <w:rsid w:val="000A680E"/>
    <w:rsid w:val="000A6C39"/>
    <w:rsid w:val="000A6E4F"/>
    <w:rsid w:val="000B1216"/>
    <w:rsid w:val="000B191A"/>
    <w:rsid w:val="000B1E1A"/>
    <w:rsid w:val="000B361F"/>
    <w:rsid w:val="000B374E"/>
    <w:rsid w:val="000B3844"/>
    <w:rsid w:val="000B441A"/>
    <w:rsid w:val="000B5075"/>
    <w:rsid w:val="000B59D2"/>
    <w:rsid w:val="000B59F4"/>
    <w:rsid w:val="000B5FF3"/>
    <w:rsid w:val="000B6254"/>
    <w:rsid w:val="000B631F"/>
    <w:rsid w:val="000B6351"/>
    <w:rsid w:val="000B6CD0"/>
    <w:rsid w:val="000C0CAA"/>
    <w:rsid w:val="000C1356"/>
    <w:rsid w:val="000C1435"/>
    <w:rsid w:val="000C15C9"/>
    <w:rsid w:val="000C2112"/>
    <w:rsid w:val="000C2774"/>
    <w:rsid w:val="000C2D5B"/>
    <w:rsid w:val="000C2E65"/>
    <w:rsid w:val="000C2F9A"/>
    <w:rsid w:val="000C38FC"/>
    <w:rsid w:val="000C3A0F"/>
    <w:rsid w:val="000C3DAA"/>
    <w:rsid w:val="000C3F15"/>
    <w:rsid w:val="000C4B77"/>
    <w:rsid w:val="000C4BE3"/>
    <w:rsid w:val="000C53D8"/>
    <w:rsid w:val="000C5C15"/>
    <w:rsid w:val="000C65F0"/>
    <w:rsid w:val="000C6894"/>
    <w:rsid w:val="000C6C0B"/>
    <w:rsid w:val="000C7AA1"/>
    <w:rsid w:val="000C7E2C"/>
    <w:rsid w:val="000D01AF"/>
    <w:rsid w:val="000D056E"/>
    <w:rsid w:val="000D086D"/>
    <w:rsid w:val="000D0D0D"/>
    <w:rsid w:val="000D0F13"/>
    <w:rsid w:val="000D222C"/>
    <w:rsid w:val="000D23E5"/>
    <w:rsid w:val="000D2536"/>
    <w:rsid w:val="000D2634"/>
    <w:rsid w:val="000D2699"/>
    <w:rsid w:val="000D2B40"/>
    <w:rsid w:val="000D2EFF"/>
    <w:rsid w:val="000D381E"/>
    <w:rsid w:val="000D486D"/>
    <w:rsid w:val="000D51F7"/>
    <w:rsid w:val="000D6232"/>
    <w:rsid w:val="000D64AA"/>
    <w:rsid w:val="000D6651"/>
    <w:rsid w:val="000D6757"/>
    <w:rsid w:val="000D721C"/>
    <w:rsid w:val="000D7229"/>
    <w:rsid w:val="000D741B"/>
    <w:rsid w:val="000D7518"/>
    <w:rsid w:val="000D7638"/>
    <w:rsid w:val="000D7E3E"/>
    <w:rsid w:val="000D7E97"/>
    <w:rsid w:val="000E03D7"/>
    <w:rsid w:val="000E065C"/>
    <w:rsid w:val="000E1583"/>
    <w:rsid w:val="000E1CDB"/>
    <w:rsid w:val="000E1F0F"/>
    <w:rsid w:val="000E22E6"/>
    <w:rsid w:val="000E308F"/>
    <w:rsid w:val="000E3328"/>
    <w:rsid w:val="000E3A37"/>
    <w:rsid w:val="000E3CE1"/>
    <w:rsid w:val="000E4002"/>
    <w:rsid w:val="000E4FA2"/>
    <w:rsid w:val="000E5FD9"/>
    <w:rsid w:val="000E6091"/>
    <w:rsid w:val="000E64EA"/>
    <w:rsid w:val="000E64EC"/>
    <w:rsid w:val="000E66D5"/>
    <w:rsid w:val="000E67F0"/>
    <w:rsid w:val="000E6E0B"/>
    <w:rsid w:val="000E6FF7"/>
    <w:rsid w:val="000E7166"/>
    <w:rsid w:val="000E7192"/>
    <w:rsid w:val="000E73FD"/>
    <w:rsid w:val="000F0174"/>
    <w:rsid w:val="000F0553"/>
    <w:rsid w:val="000F077D"/>
    <w:rsid w:val="000F1322"/>
    <w:rsid w:val="000F1352"/>
    <w:rsid w:val="000F174F"/>
    <w:rsid w:val="000F1E2E"/>
    <w:rsid w:val="000F1E69"/>
    <w:rsid w:val="000F247B"/>
    <w:rsid w:val="000F254F"/>
    <w:rsid w:val="000F2653"/>
    <w:rsid w:val="000F2F65"/>
    <w:rsid w:val="000F3099"/>
    <w:rsid w:val="000F38E0"/>
    <w:rsid w:val="000F39C7"/>
    <w:rsid w:val="000F3C5F"/>
    <w:rsid w:val="000F484D"/>
    <w:rsid w:val="000F48CC"/>
    <w:rsid w:val="000F49B6"/>
    <w:rsid w:val="000F5539"/>
    <w:rsid w:val="000F56C5"/>
    <w:rsid w:val="000F5C1D"/>
    <w:rsid w:val="000F62C1"/>
    <w:rsid w:val="000F7091"/>
    <w:rsid w:val="000F715E"/>
    <w:rsid w:val="000F72A1"/>
    <w:rsid w:val="000F75F5"/>
    <w:rsid w:val="000F7667"/>
    <w:rsid w:val="000F76AE"/>
    <w:rsid w:val="000F7A04"/>
    <w:rsid w:val="000F7F1C"/>
    <w:rsid w:val="001006CC"/>
    <w:rsid w:val="001007AF"/>
    <w:rsid w:val="00100B47"/>
    <w:rsid w:val="00100C98"/>
    <w:rsid w:val="0010125A"/>
    <w:rsid w:val="00102866"/>
    <w:rsid w:val="00102943"/>
    <w:rsid w:val="00102B50"/>
    <w:rsid w:val="001037BE"/>
    <w:rsid w:val="00103BE0"/>
    <w:rsid w:val="00104328"/>
    <w:rsid w:val="00104FA2"/>
    <w:rsid w:val="00105158"/>
    <w:rsid w:val="0010533B"/>
    <w:rsid w:val="0010548F"/>
    <w:rsid w:val="001055BB"/>
    <w:rsid w:val="00105ADB"/>
    <w:rsid w:val="00105FA4"/>
    <w:rsid w:val="001065F8"/>
    <w:rsid w:val="00106B62"/>
    <w:rsid w:val="00106CA5"/>
    <w:rsid w:val="0010799D"/>
    <w:rsid w:val="00107CBC"/>
    <w:rsid w:val="00110153"/>
    <w:rsid w:val="0011049E"/>
    <w:rsid w:val="00110ADB"/>
    <w:rsid w:val="00110AE4"/>
    <w:rsid w:val="00110CBC"/>
    <w:rsid w:val="00111348"/>
    <w:rsid w:val="001120F1"/>
    <w:rsid w:val="00112425"/>
    <w:rsid w:val="00112BC1"/>
    <w:rsid w:val="00112C8D"/>
    <w:rsid w:val="00112F68"/>
    <w:rsid w:val="00113AB2"/>
    <w:rsid w:val="00114191"/>
    <w:rsid w:val="001142C8"/>
    <w:rsid w:val="001143BA"/>
    <w:rsid w:val="00114532"/>
    <w:rsid w:val="0011474D"/>
    <w:rsid w:val="00114A45"/>
    <w:rsid w:val="00114EA8"/>
    <w:rsid w:val="00115191"/>
    <w:rsid w:val="00115380"/>
    <w:rsid w:val="001156F2"/>
    <w:rsid w:val="001157BF"/>
    <w:rsid w:val="00115C10"/>
    <w:rsid w:val="001160D2"/>
    <w:rsid w:val="00116F01"/>
    <w:rsid w:val="00116F73"/>
    <w:rsid w:val="00116FEF"/>
    <w:rsid w:val="0011709B"/>
    <w:rsid w:val="00117631"/>
    <w:rsid w:val="00117C87"/>
    <w:rsid w:val="00117EF2"/>
    <w:rsid w:val="00120769"/>
    <w:rsid w:val="0012110E"/>
    <w:rsid w:val="00121C4F"/>
    <w:rsid w:val="0012248B"/>
    <w:rsid w:val="00122B21"/>
    <w:rsid w:val="00123B74"/>
    <w:rsid w:val="00123BAD"/>
    <w:rsid w:val="00123F00"/>
    <w:rsid w:val="00124090"/>
    <w:rsid w:val="001242F9"/>
    <w:rsid w:val="00124959"/>
    <w:rsid w:val="00124ACB"/>
    <w:rsid w:val="00125971"/>
    <w:rsid w:val="00125D23"/>
    <w:rsid w:val="001264F4"/>
    <w:rsid w:val="00126A16"/>
    <w:rsid w:val="001275FF"/>
    <w:rsid w:val="001279B5"/>
    <w:rsid w:val="00127D47"/>
    <w:rsid w:val="00130384"/>
    <w:rsid w:val="00131027"/>
    <w:rsid w:val="001314D9"/>
    <w:rsid w:val="00132421"/>
    <w:rsid w:val="0013256B"/>
    <w:rsid w:val="001338AF"/>
    <w:rsid w:val="00133C50"/>
    <w:rsid w:val="001340A4"/>
    <w:rsid w:val="00134483"/>
    <w:rsid w:val="001351B1"/>
    <w:rsid w:val="00135A28"/>
    <w:rsid w:val="001365E7"/>
    <w:rsid w:val="00136BF1"/>
    <w:rsid w:val="00137F26"/>
    <w:rsid w:val="00140459"/>
    <w:rsid w:val="00140A23"/>
    <w:rsid w:val="00140B89"/>
    <w:rsid w:val="00140F81"/>
    <w:rsid w:val="001411E0"/>
    <w:rsid w:val="00141625"/>
    <w:rsid w:val="00141701"/>
    <w:rsid w:val="00141725"/>
    <w:rsid w:val="00141BAB"/>
    <w:rsid w:val="0014244D"/>
    <w:rsid w:val="001425B7"/>
    <w:rsid w:val="0014287C"/>
    <w:rsid w:val="00142DE9"/>
    <w:rsid w:val="00143BDD"/>
    <w:rsid w:val="001442A4"/>
    <w:rsid w:val="00144CA5"/>
    <w:rsid w:val="001455B0"/>
    <w:rsid w:val="00146137"/>
    <w:rsid w:val="00146D80"/>
    <w:rsid w:val="00146EE8"/>
    <w:rsid w:val="00147183"/>
    <w:rsid w:val="0014729B"/>
    <w:rsid w:val="001479F0"/>
    <w:rsid w:val="00147DA8"/>
    <w:rsid w:val="00150563"/>
    <w:rsid w:val="00150AF7"/>
    <w:rsid w:val="00151436"/>
    <w:rsid w:val="00151644"/>
    <w:rsid w:val="001517F2"/>
    <w:rsid w:val="00151DFC"/>
    <w:rsid w:val="00152307"/>
    <w:rsid w:val="00152323"/>
    <w:rsid w:val="00152615"/>
    <w:rsid w:val="00153C9D"/>
    <w:rsid w:val="00153E79"/>
    <w:rsid w:val="00153ED0"/>
    <w:rsid w:val="0015420B"/>
    <w:rsid w:val="0015498F"/>
    <w:rsid w:val="0015506D"/>
    <w:rsid w:val="001551A0"/>
    <w:rsid w:val="001555C1"/>
    <w:rsid w:val="0015569B"/>
    <w:rsid w:val="001556D1"/>
    <w:rsid w:val="00155919"/>
    <w:rsid w:val="00156472"/>
    <w:rsid w:val="001564D0"/>
    <w:rsid w:val="00156602"/>
    <w:rsid w:val="00156C0D"/>
    <w:rsid w:val="00157821"/>
    <w:rsid w:val="00157FF1"/>
    <w:rsid w:val="001600D2"/>
    <w:rsid w:val="0016026C"/>
    <w:rsid w:val="00160582"/>
    <w:rsid w:val="00160BDF"/>
    <w:rsid w:val="00160C2B"/>
    <w:rsid w:val="001612EE"/>
    <w:rsid w:val="00161325"/>
    <w:rsid w:val="0016378A"/>
    <w:rsid w:val="00163B42"/>
    <w:rsid w:val="00163B71"/>
    <w:rsid w:val="00163CF3"/>
    <w:rsid w:val="00163D87"/>
    <w:rsid w:val="001644FA"/>
    <w:rsid w:val="00164FBB"/>
    <w:rsid w:val="0016546F"/>
    <w:rsid w:val="00165BB5"/>
    <w:rsid w:val="00165DF9"/>
    <w:rsid w:val="00166156"/>
    <w:rsid w:val="001664D9"/>
    <w:rsid w:val="00166A9D"/>
    <w:rsid w:val="00167675"/>
    <w:rsid w:val="00167850"/>
    <w:rsid w:val="00167D3D"/>
    <w:rsid w:val="001701CB"/>
    <w:rsid w:val="001707A1"/>
    <w:rsid w:val="00171306"/>
    <w:rsid w:val="0017130F"/>
    <w:rsid w:val="00171F18"/>
    <w:rsid w:val="001720D0"/>
    <w:rsid w:val="00172321"/>
    <w:rsid w:val="00172A8C"/>
    <w:rsid w:val="00172E6B"/>
    <w:rsid w:val="00174788"/>
    <w:rsid w:val="0017478D"/>
    <w:rsid w:val="001748E6"/>
    <w:rsid w:val="001749F1"/>
    <w:rsid w:val="00174F23"/>
    <w:rsid w:val="00175ADA"/>
    <w:rsid w:val="00175D09"/>
    <w:rsid w:val="0017635D"/>
    <w:rsid w:val="001764A0"/>
    <w:rsid w:val="00176F84"/>
    <w:rsid w:val="00176F89"/>
    <w:rsid w:val="00177BBA"/>
    <w:rsid w:val="001805FC"/>
    <w:rsid w:val="001806F3"/>
    <w:rsid w:val="00180FDD"/>
    <w:rsid w:val="001810F2"/>
    <w:rsid w:val="001819A9"/>
    <w:rsid w:val="00181A65"/>
    <w:rsid w:val="001821B5"/>
    <w:rsid w:val="0018257B"/>
    <w:rsid w:val="00182BD3"/>
    <w:rsid w:val="00182D40"/>
    <w:rsid w:val="0018359E"/>
    <w:rsid w:val="00184E48"/>
    <w:rsid w:val="00185255"/>
    <w:rsid w:val="001852EB"/>
    <w:rsid w:val="00185443"/>
    <w:rsid w:val="00185506"/>
    <w:rsid w:val="00185594"/>
    <w:rsid w:val="0018561C"/>
    <w:rsid w:val="00185765"/>
    <w:rsid w:val="00185827"/>
    <w:rsid w:val="00185A7A"/>
    <w:rsid w:val="00185BE9"/>
    <w:rsid w:val="00185F8F"/>
    <w:rsid w:val="00187410"/>
    <w:rsid w:val="0018780F"/>
    <w:rsid w:val="00187A95"/>
    <w:rsid w:val="001903B8"/>
    <w:rsid w:val="00190989"/>
    <w:rsid w:val="00190C6D"/>
    <w:rsid w:val="001916C8"/>
    <w:rsid w:val="00191D75"/>
    <w:rsid w:val="00192194"/>
    <w:rsid w:val="001921B1"/>
    <w:rsid w:val="0019256A"/>
    <w:rsid w:val="001925EB"/>
    <w:rsid w:val="00193828"/>
    <w:rsid w:val="001939AC"/>
    <w:rsid w:val="00195888"/>
    <w:rsid w:val="00195CFB"/>
    <w:rsid w:val="00195F7B"/>
    <w:rsid w:val="0019638B"/>
    <w:rsid w:val="00196A08"/>
    <w:rsid w:val="00197BFF"/>
    <w:rsid w:val="001A01ED"/>
    <w:rsid w:val="001A034B"/>
    <w:rsid w:val="001A034E"/>
    <w:rsid w:val="001A05AE"/>
    <w:rsid w:val="001A0674"/>
    <w:rsid w:val="001A0AF6"/>
    <w:rsid w:val="001A130F"/>
    <w:rsid w:val="001A151B"/>
    <w:rsid w:val="001A1E14"/>
    <w:rsid w:val="001A276C"/>
    <w:rsid w:val="001A3079"/>
    <w:rsid w:val="001A36D0"/>
    <w:rsid w:val="001A39E9"/>
    <w:rsid w:val="001A3D44"/>
    <w:rsid w:val="001A3DD2"/>
    <w:rsid w:val="001A3ECD"/>
    <w:rsid w:val="001A430F"/>
    <w:rsid w:val="001A597F"/>
    <w:rsid w:val="001A5A4D"/>
    <w:rsid w:val="001A6254"/>
    <w:rsid w:val="001A74CF"/>
    <w:rsid w:val="001A77BF"/>
    <w:rsid w:val="001B05BA"/>
    <w:rsid w:val="001B0D3D"/>
    <w:rsid w:val="001B1080"/>
    <w:rsid w:val="001B10F5"/>
    <w:rsid w:val="001B120C"/>
    <w:rsid w:val="001B15B9"/>
    <w:rsid w:val="001B2339"/>
    <w:rsid w:val="001B2856"/>
    <w:rsid w:val="001B2A28"/>
    <w:rsid w:val="001B2B95"/>
    <w:rsid w:val="001B36DE"/>
    <w:rsid w:val="001B3AED"/>
    <w:rsid w:val="001B3BA8"/>
    <w:rsid w:val="001B3F5A"/>
    <w:rsid w:val="001B540D"/>
    <w:rsid w:val="001B58B9"/>
    <w:rsid w:val="001B6767"/>
    <w:rsid w:val="001B7209"/>
    <w:rsid w:val="001B7C6A"/>
    <w:rsid w:val="001C029C"/>
    <w:rsid w:val="001C0A90"/>
    <w:rsid w:val="001C1373"/>
    <w:rsid w:val="001C15F9"/>
    <w:rsid w:val="001C18F8"/>
    <w:rsid w:val="001C19FC"/>
    <w:rsid w:val="001C24AF"/>
    <w:rsid w:val="001C2716"/>
    <w:rsid w:val="001C27A6"/>
    <w:rsid w:val="001C2EE9"/>
    <w:rsid w:val="001C30EB"/>
    <w:rsid w:val="001C36AB"/>
    <w:rsid w:val="001C3A84"/>
    <w:rsid w:val="001C40C2"/>
    <w:rsid w:val="001C44F2"/>
    <w:rsid w:val="001C4948"/>
    <w:rsid w:val="001C4BBE"/>
    <w:rsid w:val="001C4D1D"/>
    <w:rsid w:val="001C511A"/>
    <w:rsid w:val="001C51D0"/>
    <w:rsid w:val="001C5A00"/>
    <w:rsid w:val="001C5FC7"/>
    <w:rsid w:val="001C669C"/>
    <w:rsid w:val="001C681A"/>
    <w:rsid w:val="001C6AEE"/>
    <w:rsid w:val="001C6EEB"/>
    <w:rsid w:val="001C74E1"/>
    <w:rsid w:val="001C7562"/>
    <w:rsid w:val="001D00C1"/>
    <w:rsid w:val="001D035A"/>
    <w:rsid w:val="001D045A"/>
    <w:rsid w:val="001D1053"/>
    <w:rsid w:val="001D1387"/>
    <w:rsid w:val="001D1654"/>
    <w:rsid w:val="001D1835"/>
    <w:rsid w:val="001D1C33"/>
    <w:rsid w:val="001D22EA"/>
    <w:rsid w:val="001D25B5"/>
    <w:rsid w:val="001D2CF8"/>
    <w:rsid w:val="001D2FAE"/>
    <w:rsid w:val="001D3094"/>
    <w:rsid w:val="001D3882"/>
    <w:rsid w:val="001D3E97"/>
    <w:rsid w:val="001D3EAD"/>
    <w:rsid w:val="001D4A78"/>
    <w:rsid w:val="001D51FE"/>
    <w:rsid w:val="001D61EE"/>
    <w:rsid w:val="001D64CF"/>
    <w:rsid w:val="001D6766"/>
    <w:rsid w:val="001D68C7"/>
    <w:rsid w:val="001D6943"/>
    <w:rsid w:val="001D6992"/>
    <w:rsid w:val="001D74C2"/>
    <w:rsid w:val="001E0A7F"/>
    <w:rsid w:val="001E1122"/>
    <w:rsid w:val="001E154A"/>
    <w:rsid w:val="001E1589"/>
    <w:rsid w:val="001E2660"/>
    <w:rsid w:val="001E2834"/>
    <w:rsid w:val="001E2C2A"/>
    <w:rsid w:val="001E2C96"/>
    <w:rsid w:val="001E3009"/>
    <w:rsid w:val="001E305C"/>
    <w:rsid w:val="001E355A"/>
    <w:rsid w:val="001E371C"/>
    <w:rsid w:val="001E4245"/>
    <w:rsid w:val="001E4D5E"/>
    <w:rsid w:val="001E4DEF"/>
    <w:rsid w:val="001E4F84"/>
    <w:rsid w:val="001E5A2A"/>
    <w:rsid w:val="001E64F3"/>
    <w:rsid w:val="001E6BEF"/>
    <w:rsid w:val="001E6C11"/>
    <w:rsid w:val="001E7365"/>
    <w:rsid w:val="001E7A80"/>
    <w:rsid w:val="001E7E34"/>
    <w:rsid w:val="001F0158"/>
    <w:rsid w:val="001F0C84"/>
    <w:rsid w:val="001F0F72"/>
    <w:rsid w:val="001F18B1"/>
    <w:rsid w:val="001F1FD2"/>
    <w:rsid w:val="001F2077"/>
    <w:rsid w:val="001F212F"/>
    <w:rsid w:val="001F3118"/>
    <w:rsid w:val="001F313A"/>
    <w:rsid w:val="001F32CC"/>
    <w:rsid w:val="001F342E"/>
    <w:rsid w:val="001F35B2"/>
    <w:rsid w:val="001F4701"/>
    <w:rsid w:val="001F52D0"/>
    <w:rsid w:val="001F5360"/>
    <w:rsid w:val="001F589D"/>
    <w:rsid w:val="001F5D1A"/>
    <w:rsid w:val="001F65F3"/>
    <w:rsid w:val="001F68B5"/>
    <w:rsid w:val="001F6996"/>
    <w:rsid w:val="001F7190"/>
    <w:rsid w:val="001F7973"/>
    <w:rsid w:val="001F7B10"/>
    <w:rsid w:val="002001C4"/>
    <w:rsid w:val="00200882"/>
    <w:rsid w:val="00200E3B"/>
    <w:rsid w:val="0020160D"/>
    <w:rsid w:val="00201995"/>
    <w:rsid w:val="00202239"/>
    <w:rsid w:val="00202403"/>
    <w:rsid w:val="0020282A"/>
    <w:rsid w:val="00202A70"/>
    <w:rsid w:val="002037F7"/>
    <w:rsid w:val="002038EF"/>
    <w:rsid w:val="0020399C"/>
    <w:rsid w:val="002043DE"/>
    <w:rsid w:val="00204990"/>
    <w:rsid w:val="00205DC6"/>
    <w:rsid w:val="0020681A"/>
    <w:rsid w:val="00206A02"/>
    <w:rsid w:val="00206F39"/>
    <w:rsid w:val="002071AF"/>
    <w:rsid w:val="00207444"/>
    <w:rsid w:val="00207B9F"/>
    <w:rsid w:val="0021050A"/>
    <w:rsid w:val="002105D7"/>
    <w:rsid w:val="00210852"/>
    <w:rsid w:val="002108CB"/>
    <w:rsid w:val="0021093B"/>
    <w:rsid w:val="002114CE"/>
    <w:rsid w:val="00211787"/>
    <w:rsid w:val="002119FE"/>
    <w:rsid w:val="0021232F"/>
    <w:rsid w:val="002123E8"/>
    <w:rsid w:val="00212919"/>
    <w:rsid w:val="00212B4A"/>
    <w:rsid w:val="00213004"/>
    <w:rsid w:val="0021325F"/>
    <w:rsid w:val="00213543"/>
    <w:rsid w:val="00213C8E"/>
    <w:rsid w:val="00213CFB"/>
    <w:rsid w:val="00214261"/>
    <w:rsid w:val="00215961"/>
    <w:rsid w:val="00215A72"/>
    <w:rsid w:val="0021603A"/>
    <w:rsid w:val="00216CEC"/>
    <w:rsid w:val="00216FA6"/>
    <w:rsid w:val="00216FFB"/>
    <w:rsid w:val="002179D2"/>
    <w:rsid w:val="00217CBE"/>
    <w:rsid w:val="00221285"/>
    <w:rsid w:val="00221CBA"/>
    <w:rsid w:val="00221E8D"/>
    <w:rsid w:val="002224D0"/>
    <w:rsid w:val="002229F7"/>
    <w:rsid w:val="00222E4E"/>
    <w:rsid w:val="002236CA"/>
    <w:rsid w:val="00223D40"/>
    <w:rsid w:val="00223D48"/>
    <w:rsid w:val="00223EDF"/>
    <w:rsid w:val="00224261"/>
    <w:rsid w:val="00224672"/>
    <w:rsid w:val="0022525C"/>
    <w:rsid w:val="002258D9"/>
    <w:rsid w:val="00225B7F"/>
    <w:rsid w:val="00225DA8"/>
    <w:rsid w:val="00226214"/>
    <w:rsid w:val="00226385"/>
    <w:rsid w:val="002265A1"/>
    <w:rsid w:val="00226C64"/>
    <w:rsid w:val="002271C9"/>
    <w:rsid w:val="0022736A"/>
    <w:rsid w:val="00227573"/>
    <w:rsid w:val="002278F2"/>
    <w:rsid w:val="0023021D"/>
    <w:rsid w:val="00230ACD"/>
    <w:rsid w:val="00230B62"/>
    <w:rsid w:val="00230BF6"/>
    <w:rsid w:val="00230E6A"/>
    <w:rsid w:val="00231857"/>
    <w:rsid w:val="002328BD"/>
    <w:rsid w:val="00232A63"/>
    <w:rsid w:val="00232C95"/>
    <w:rsid w:val="00232D49"/>
    <w:rsid w:val="00232F45"/>
    <w:rsid w:val="0023359D"/>
    <w:rsid w:val="00233751"/>
    <w:rsid w:val="002337F8"/>
    <w:rsid w:val="00233A4D"/>
    <w:rsid w:val="00233DBE"/>
    <w:rsid w:val="00233E44"/>
    <w:rsid w:val="00234AF4"/>
    <w:rsid w:val="00234C6D"/>
    <w:rsid w:val="00235AAC"/>
    <w:rsid w:val="00236554"/>
    <w:rsid w:val="00236ABF"/>
    <w:rsid w:val="00236FD2"/>
    <w:rsid w:val="00237A74"/>
    <w:rsid w:val="00240CD5"/>
    <w:rsid w:val="00240D76"/>
    <w:rsid w:val="00240FD3"/>
    <w:rsid w:val="00241106"/>
    <w:rsid w:val="00241743"/>
    <w:rsid w:val="0024191E"/>
    <w:rsid w:val="00241DCC"/>
    <w:rsid w:val="002425C1"/>
    <w:rsid w:val="00242DDF"/>
    <w:rsid w:val="002433B2"/>
    <w:rsid w:val="00243717"/>
    <w:rsid w:val="00244545"/>
    <w:rsid w:val="00244AAF"/>
    <w:rsid w:val="00244B76"/>
    <w:rsid w:val="00244C03"/>
    <w:rsid w:val="00244D82"/>
    <w:rsid w:val="0024512E"/>
    <w:rsid w:val="002457D6"/>
    <w:rsid w:val="002474F4"/>
    <w:rsid w:val="002479E4"/>
    <w:rsid w:val="00247C42"/>
    <w:rsid w:val="0025059B"/>
    <w:rsid w:val="00250876"/>
    <w:rsid w:val="00250C7C"/>
    <w:rsid w:val="00251783"/>
    <w:rsid w:val="002528A0"/>
    <w:rsid w:val="00252A20"/>
    <w:rsid w:val="0025313A"/>
    <w:rsid w:val="00253204"/>
    <w:rsid w:val="00253576"/>
    <w:rsid w:val="002543F7"/>
    <w:rsid w:val="00254782"/>
    <w:rsid w:val="00254CEE"/>
    <w:rsid w:val="002558EC"/>
    <w:rsid w:val="00255EB9"/>
    <w:rsid w:val="00256102"/>
    <w:rsid w:val="00256448"/>
    <w:rsid w:val="00256EF4"/>
    <w:rsid w:val="00257F41"/>
    <w:rsid w:val="0026096B"/>
    <w:rsid w:val="00260DBC"/>
    <w:rsid w:val="002620C8"/>
    <w:rsid w:val="0026213B"/>
    <w:rsid w:val="002624C4"/>
    <w:rsid w:val="002637DF"/>
    <w:rsid w:val="002656A3"/>
    <w:rsid w:val="002658AA"/>
    <w:rsid w:val="00265A35"/>
    <w:rsid w:val="00265B06"/>
    <w:rsid w:val="00265C54"/>
    <w:rsid w:val="002660FC"/>
    <w:rsid w:val="002668B5"/>
    <w:rsid w:val="00266D86"/>
    <w:rsid w:val="00267159"/>
    <w:rsid w:val="0026718E"/>
    <w:rsid w:val="00270154"/>
    <w:rsid w:val="002702E0"/>
    <w:rsid w:val="00270A7E"/>
    <w:rsid w:val="00270BB9"/>
    <w:rsid w:val="00270CF5"/>
    <w:rsid w:val="00270E1E"/>
    <w:rsid w:val="00270FEF"/>
    <w:rsid w:val="0027100C"/>
    <w:rsid w:val="0027138E"/>
    <w:rsid w:val="00271711"/>
    <w:rsid w:val="00271B43"/>
    <w:rsid w:val="00271E21"/>
    <w:rsid w:val="002721D6"/>
    <w:rsid w:val="002723A7"/>
    <w:rsid w:val="002729F5"/>
    <w:rsid w:val="00272BD8"/>
    <w:rsid w:val="00272DCE"/>
    <w:rsid w:val="00274CCC"/>
    <w:rsid w:val="00276745"/>
    <w:rsid w:val="002768E0"/>
    <w:rsid w:val="00277672"/>
    <w:rsid w:val="00280385"/>
    <w:rsid w:val="0028085C"/>
    <w:rsid w:val="00281687"/>
    <w:rsid w:val="0028181D"/>
    <w:rsid w:val="00281A94"/>
    <w:rsid w:val="00281ACC"/>
    <w:rsid w:val="0028213B"/>
    <w:rsid w:val="002825FF"/>
    <w:rsid w:val="00282C58"/>
    <w:rsid w:val="00282E4D"/>
    <w:rsid w:val="002850F6"/>
    <w:rsid w:val="002859DE"/>
    <w:rsid w:val="002867F0"/>
    <w:rsid w:val="0028705B"/>
    <w:rsid w:val="00287365"/>
    <w:rsid w:val="0028742E"/>
    <w:rsid w:val="00287AB6"/>
    <w:rsid w:val="00287B05"/>
    <w:rsid w:val="00287C1E"/>
    <w:rsid w:val="002900B2"/>
    <w:rsid w:val="002906EB"/>
    <w:rsid w:val="00290A4D"/>
    <w:rsid w:val="00290BA7"/>
    <w:rsid w:val="00290DFF"/>
    <w:rsid w:val="00290ED1"/>
    <w:rsid w:val="002912EB"/>
    <w:rsid w:val="00291AFF"/>
    <w:rsid w:val="0029277D"/>
    <w:rsid w:val="00292A84"/>
    <w:rsid w:val="00292F86"/>
    <w:rsid w:val="0029423F"/>
    <w:rsid w:val="002945B0"/>
    <w:rsid w:val="00295702"/>
    <w:rsid w:val="00296077"/>
    <w:rsid w:val="00296702"/>
    <w:rsid w:val="00296BC8"/>
    <w:rsid w:val="00296FE0"/>
    <w:rsid w:val="002973D3"/>
    <w:rsid w:val="002A0023"/>
    <w:rsid w:val="002A0658"/>
    <w:rsid w:val="002A065C"/>
    <w:rsid w:val="002A0D09"/>
    <w:rsid w:val="002A0E2E"/>
    <w:rsid w:val="002A10DA"/>
    <w:rsid w:val="002A12C6"/>
    <w:rsid w:val="002A15C9"/>
    <w:rsid w:val="002A189F"/>
    <w:rsid w:val="002A19F0"/>
    <w:rsid w:val="002A1EF6"/>
    <w:rsid w:val="002A27E4"/>
    <w:rsid w:val="002A340B"/>
    <w:rsid w:val="002A386A"/>
    <w:rsid w:val="002A4060"/>
    <w:rsid w:val="002A414F"/>
    <w:rsid w:val="002A420F"/>
    <w:rsid w:val="002A453B"/>
    <w:rsid w:val="002A63BB"/>
    <w:rsid w:val="002A655C"/>
    <w:rsid w:val="002A6823"/>
    <w:rsid w:val="002A74B3"/>
    <w:rsid w:val="002B15DE"/>
    <w:rsid w:val="002B212A"/>
    <w:rsid w:val="002B2408"/>
    <w:rsid w:val="002B2610"/>
    <w:rsid w:val="002B274A"/>
    <w:rsid w:val="002B2EE2"/>
    <w:rsid w:val="002B32AE"/>
    <w:rsid w:val="002B36CC"/>
    <w:rsid w:val="002B3744"/>
    <w:rsid w:val="002B477E"/>
    <w:rsid w:val="002B4877"/>
    <w:rsid w:val="002B4A3D"/>
    <w:rsid w:val="002B54A2"/>
    <w:rsid w:val="002B57B0"/>
    <w:rsid w:val="002B5A92"/>
    <w:rsid w:val="002B664F"/>
    <w:rsid w:val="002B69AD"/>
    <w:rsid w:val="002B70E7"/>
    <w:rsid w:val="002B7139"/>
    <w:rsid w:val="002B757D"/>
    <w:rsid w:val="002B777E"/>
    <w:rsid w:val="002B7E3F"/>
    <w:rsid w:val="002C0509"/>
    <w:rsid w:val="002C1451"/>
    <w:rsid w:val="002C1E85"/>
    <w:rsid w:val="002C1F86"/>
    <w:rsid w:val="002C205B"/>
    <w:rsid w:val="002C23C5"/>
    <w:rsid w:val="002C249C"/>
    <w:rsid w:val="002C2E6D"/>
    <w:rsid w:val="002C3388"/>
    <w:rsid w:val="002C342C"/>
    <w:rsid w:val="002C3664"/>
    <w:rsid w:val="002C3899"/>
    <w:rsid w:val="002C3D0B"/>
    <w:rsid w:val="002C3F01"/>
    <w:rsid w:val="002C44FB"/>
    <w:rsid w:val="002C49A0"/>
    <w:rsid w:val="002C4F60"/>
    <w:rsid w:val="002C544F"/>
    <w:rsid w:val="002C5771"/>
    <w:rsid w:val="002C5C9B"/>
    <w:rsid w:val="002C5D3B"/>
    <w:rsid w:val="002C6193"/>
    <w:rsid w:val="002C65E0"/>
    <w:rsid w:val="002C6F5D"/>
    <w:rsid w:val="002C7116"/>
    <w:rsid w:val="002C75DC"/>
    <w:rsid w:val="002C774C"/>
    <w:rsid w:val="002C7B55"/>
    <w:rsid w:val="002C7B86"/>
    <w:rsid w:val="002D0339"/>
    <w:rsid w:val="002D03E7"/>
    <w:rsid w:val="002D0B59"/>
    <w:rsid w:val="002D1D61"/>
    <w:rsid w:val="002D3246"/>
    <w:rsid w:val="002D3E3F"/>
    <w:rsid w:val="002D44EE"/>
    <w:rsid w:val="002D465E"/>
    <w:rsid w:val="002D536D"/>
    <w:rsid w:val="002D58D4"/>
    <w:rsid w:val="002D5D60"/>
    <w:rsid w:val="002D5F30"/>
    <w:rsid w:val="002D74A2"/>
    <w:rsid w:val="002D7840"/>
    <w:rsid w:val="002D7AD6"/>
    <w:rsid w:val="002D7E38"/>
    <w:rsid w:val="002E07EB"/>
    <w:rsid w:val="002E0E65"/>
    <w:rsid w:val="002E1775"/>
    <w:rsid w:val="002E17FF"/>
    <w:rsid w:val="002E1AD9"/>
    <w:rsid w:val="002E1DE1"/>
    <w:rsid w:val="002E239C"/>
    <w:rsid w:val="002E32B9"/>
    <w:rsid w:val="002E345A"/>
    <w:rsid w:val="002E3540"/>
    <w:rsid w:val="002E3A7E"/>
    <w:rsid w:val="002E42AF"/>
    <w:rsid w:val="002E4C3D"/>
    <w:rsid w:val="002E5135"/>
    <w:rsid w:val="002E5233"/>
    <w:rsid w:val="002E67C1"/>
    <w:rsid w:val="002E6DEF"/>
    <w:rsid w:val="002E7E2D"/>
    <w:rsid w:val="002F0E5A"/>
    <w:rsid w:val="002F17F3"/>
    <w:rsid w:val="002F308C"/>
    <w:rsid w:val="002F373D"/>
    <w:rsid w:val="002F3765"/>
    <w:rsid w:val="002F50C7"/>
    <w:rsid w:val="002F51E3"/>
    <w:rsid w:val="002F5920"/>
    <w:rsid w:val="002F5B03"/>
    <w:rsid w:val="002F5CA9"/>
    <w:rsid w:val="002F6049"/>
    <w:rsid w:val="002F6B12"/>
    <w:rsid w:val="002F6BD7"/>
    <w:rsid w:val="002F6EF7"/>
    <w:rsid w:val="002F720C"/>
    <w:rsid w:val="002F7465"/>
    <w:rsid w:val="002F7C72"/>
    <w:rsid w:val="002F7C85"/>
    <w:rsid w:val="002F7DF8"/>
    <w:rsid w:val="002F7FDB"/>
    <w:rsid w:val="00300868"/>
    <w:rsid w:val="003014C0"/>
    <w:rsid w:val="0030159A"/>
    <w:rsid w:val="00301A01"/>
    <w:rsid w:val="00301E72"/>
    <w:rsid w:val="00302776"/>
    <w:rsid w:val="00302892"/>
    <w:rsid w:val="00302C0B"/>
    <w:rsid w:val="003031A1"/>
    <w:rsid w:val="003036A5"/>
    <w:rsid w:val="003037AC"/>
    <w:rsid w:val="00304779"/>
    <w:rsid w:val="003049F8"/>
    <w:rsid w:val="00304B12"/>
    <w:rsid w:val="00304B3B"/>
    <w:rsid w:val="00304E3B"/>
    <w:rsid w:val="003054C1"/>
    <w:rsid w:val="00305A39"/>
    <w:rsid w:val="00305D0C"/>
    <w:rsid w:val="00305F7E"/>
    <w:rsid w:val="0030616F"/>
    <w:rsid w:val="003067B7"/>
    <w:rsid w:val="003070FE"/>
    <w:rsid w:val="00307482"/>
    <w:rsid w:val="003075EB"/>
    <w:rsid w:val="00307E1E"/>
    <w:rsid w:val="00310812"/>
    <w:rsid w:val="00310C20"/>
    <w:rsid w:val="00310F5F"/>
    <w:rsid w:val="00310F6A"/>
    <w:rsid w:val="00310FC1"/>
    <w:rsid w:val="00311B30"/>
    <w:rsid w:val="00311C1C"/>
    <w:rsid w:val="003120EF"/>
    <w:rsid w:val="00312414"/>
    <w:rsid w:val="003124A7"/>
    <w:rsid w:val="003131EF"/>
    <w:rsid w:val="003136AF"/>
    <w:rsid w:val="00313813"/>
    <w:rsid w:val="00313869"/>
    <w:rsid w:val="003138A0"/>
    <w:rsid w:val="00313F5E"/>
    <w:rsid w:val="0031471B"/>
    <w:rsid w:val="003153E7"/>
    <w:rsid w:val="003153FD"/>
    <w:rsid w:val="00315454"/>
    <w:rsid w:val="003156C4"/>
    <w:rsid w:val="00315CDA"/>
    <w:rsid w:val="00315F92"/>
    <w:rsid w:val="003163C1"/>
    <w:rsid w:val="003175E4"/>
    <w:rsid w:val="003179F4"/>
    <w:rsid w:val="00317BE9"/>
    <w:rsid w:val="00320598"/>
    <w:rsid w:val="00320A34"/>
    <w:rsid w:val="00320B6A"/>
    <w:rsid w:val="00320D12"/>
    <w:rsid w:val="00321083"/>
    <w:rsid w:val="0032109C"/>
    <w:rsid w:val="003215F4"/>
    <w:rsid w:val="00321A47"/>
    <w:rsid w:val="00321B77"/>
    <w:rsid w:val="003221C6"/>
    <w:rsid w:val="00322A8D"/>
    <w:rsid w:val="00322AC6"/>
    <w:rsid w:val="0032327E"/>
    <w:rsid w:val="003239F9"/>
    <w:rsid w:val="00324041"/>
    <w:rsid w:val="003241C2"/>
    <w:rsid w:val="0032444D"/>
    <w:rsid w:val="00324A06"/>
    <w:rsid w:val="00324AB1"/>
    <w:rsid w:val="0032579A"/>
    <w:rsid w:val="00325D0E"/>
    <w:rsid w:val="003261C7"/>
    <w:rsid w:val="00327293"/>
    <w:rsid w:val="003274E3"/>
    <w:rsid w:val="00327F28"/>
    <w:rsid w:val="00330878"/>
    <w:rsid w:val="00330BBC"/>
    <w:rsid w:val="003312BD"/>
    <w:rsid w:val="00331C54"/>
    <w:rsid w:val="003321D0"/>
    <w:rsid w:val="003324D4"/>
    <w:rsid w:val="00332735"/>
    <w:rsid w:val="00332A5E"/>
    <w:rsid w:val="00332D3A"/>
    <w:rsid w:val="00334810"/>
    <w:rsid w:val="00334952"/>
    <w:rsid w:val="00334B09"/>
    <w:rsid w:val="00334B0D"/>
    <w:rsid w:val="003358AA"/>
    <w:rsid w:val="003369EE"/>
    <w:rsid w:val="00336FAB"/>
    <w:rsid w:val="0033723D"/>
    <w:rsid w:val="003372EB"/>
    <w:rsid w:val="00337598"/>
    <w:rsid w:val="00337AFF"/>
    <w:rsid w:val="00337BAD"/>
    <w:rsid w:val="0034001D"/>
    <w:rsid w:val="0034014F"/>
    <w:rsid w:val="0034026C"/>
    <w:rsid w:val="0034045F"/>
    <w:rsid w:val="00340C28"/>
    <w:rsid w:val="00341612"/>
    <w:rsid w:val="00342327"/>
    <w:rsid w:val="00342370"/>
    <w:rsid w:val="003423CD"/>
    <w:rsid w:val="00342FAA"/>
    <w:rsid w:val="00343A9D"/>
    <w:rsid w:val="0034421A"/>
    <w:rsid w:val="003443E1"/>
    <w:rsid w:val="0034454A"/>
    <w:rsid w:val="00344EFE"/>
    <w:rsid w:val="00345940"/>
    <w:rsid w:val="00345A1C"/>
    <w:rsid w:val="00345C3C"/>
    <w:rsid w:val="003463C4"/>
    <w:rsid w:val="00346E90"/>
    <w:rsid w:val="00346EA4"/>
    <w:rsid w:val="0034709D"/>
    <w:rsid w:val="0034727F"/>
    <w:rsid w:val="00347A79"/>
    <w:rsid w:val="00350281"/>
    <w:rsid w:val="00350338"/>
    <w:rsid w:val="003512BB"/>
    <w:rsid w:val="00351C8E"/>
    <w:rsid w:val="00351E0A"/>
    <w:rsid w:val="00351E4B"/>
    <w:rsid w:val="00351FAE"/>
    <w:rsid w:val="00352420"/>
    <w:rsid w:val="003524B2"/>
    <w:rsid w:val="003527A8"/>
    <w:rsid w:val="00352EFE"/>
    <w:rsid w:val="003532B4"/>
    <w:rsid w:val="003536E2"/>
    <w:rsid w:val="00353A26"/>
    <w:rsid w:val="00354031"/>
    <w:rsid w:val="0035435A"/>
    <w:rsid w:val="00354D33"/>
    <w:rsid w:val="0035515F"/>
    <w:rsid w:val="00355284"/>
    <w:rsid w:val="00356963"/>
    <w:rsid w:val="0035722A"/>
    <w:rsid w:val="003578EC"/>
    <w:rsid w:val="00357C8B"/>
    <w:rsid w:val="00360463"/>
    <w:rsid w:val="00360505"/>
    <w:rsid w:val="00360D0E"/>
    <w:rsid w:val="00360E9F"/>
    <w:rsid w:val="003614DA"/>
    <w:rsid w:val="00361AA3"/>
    <w:rsid w:val="00362740"/>
    <w:rsid w:val="0036329F"/>
    <w:rsid w:val="00363AF4"/>
    <w:rsid w:val="00363D7A"/>
    <w:rsid w:val="00363E5A"/>
    <w:rsid w:val="003648BC"/>
    <w:rsid w:val="00365054"/>
    <w:rsid w:val="003651B5"/>
    <w:rsid w:val="00366B07"/>
    <w:rsid w:val="00366BE2"/>
    <w:rsid w:val="00366F55"/>
    <w:rsid w:val="003676D8"/>
    <w:rsid w:val="00367B3E"/>
    <w:rsid w:val="00367C75"/>
    <w:rsid w:val="00367D27"/>
    <w:rsid w:val="00370009"/>
    <w:rsid w:val="003703A6"/>
    <w:rsid w:val="00370578"/>
    <w:rsid w:val="0037084A"/>
    <w:rsid w:val="00370A8E"/>
    <w:rsid w:val="00370CB5"/>
    <w:rsid w:val="00370DE7"/>
    <w:rsid w:val="003710CC"/>
    <w:rsid w:val="003714BF"/>
    <w:rsid w:val="0037220D"/>
    <w:rsid w:val="00372A7F"/>
    <w:rsid w:val="00372B00"/>
    <w:rsid w:val="00372DA4"/>
    <w:rsid w:val="0037311F"/>
    <w:rsid w:val="00373238"/>
    <w:rsid w:val="00373E54"/>
    <w:rsid w:val="003746E0"/>
    <w:rsid w:val="00374723"/>
    <w:rsid w:val="00374BBD"/>
    <w:rsid w:val="00374F59"/>
    <w:rsid w:val="0037529A"/>
    <w:rsid w:val="003765C3"/>
    <w:rsid w:val="0037730A"/>
    <w:rsid w:val="00377438"/>
    <w:rsid w:val="003778CD"/>
    <w:rsid w:val="00380198"/>
    <w:rsid w:val="00380801"/>
    <w:rsid w:val="0038087C"/>
    <w:rsid w:val="0038174D"/>
    <w:rsid w:val="00381A94"/>
    <w:rsid w:val="00382929"/>
    <w:rsid w:val="00382B3F"/>
    <w:rsid w:val="00383557"/>
    <w:rsid w:val="00383569"/>
    <w:rsid w:val="00384017"/>
    <w:rsid w:val="003841C6"/>
    <w:rsid w:val="00385160"/>
    <w:rsid w:val="003852E1"/>
    <w:rsid w:val="003853F2"/>
    <w:rsid w:val="00385677"/>
    <w:rsid w:val="0038583A"/>
    <w:rsid w:val="00385DC3"/>
    <w:rsid w:val="0038608F"/>
    <w:rsid w:val="00386110"/>
    <w:rsid w:val="00386658"/>
    <w:rsid w:val="00386A1B"/>
    <w:rsid w:val="00386B34"/>
    <w:rsid w:val="00386D7D"/>
    <w:rsid w:val="0038747F"/>
    <w:rsid w:val="003875AB"/>
    <w:rsid w:val="00387EAE"/>
    <w:rsid w:val="00387F2D"/>
    <w:rsid w:val="003908CD"/>
    <w:rsid w:val="00390C11"/>
    <w:rsid w:val="00390E02"/>
    <w:rsid w:val="003919DA"/>
    <w:rsid w:val="003922D7"/>
    <w:rsid w:val="00392449"/>
    <w:rsid w:val="003924A0"/>
    <w:rsid w:val="00392546"/>
    <w:rsid w:val="00392CDA"/>
    <w:rsid w:val="00392F5E"/>
    <w:rsid w:val="00393C51"/>
    <w:rsid w:val="00393D09"/>
    <w:rsid w:val="003943C7"/>
    <w:rsid w:val="00394776"/>
    <w:rsid w:val="00395244"/>
    <w:rsid w:val="00395396"/>
    <w:rsid w:val="00396255"/>
    <w:rsid w:val="003964CD"/>
    <w:rsid w:val="003965B4"/>
    <w:rsid w:val="00396823"/>
    <w:rsid w:val="00397051"/>
    <w:rsid w:val="00397057"/>
    <w:rsid w:val="003972C9"/>
    <w:rsid w:val="00397755"/>
    <w:rsid w:val="00397FB3"/>
    <w:rsid w:val="003A0854"/>
    <w:rsid w:val="003A0E6F"/>
    <w:rsid w:val="003A1352"/>
    <w:rsid w:val="003A16C1"/>
    <w:rsid w:val="003A2271"/>
    <w:rsid w:val="003A249C"/>
    <w:rsid w:val="003A24B2"/>
    <w:rsid w:val="003A2510"/>
    <w:rsid w:val="003A2779"/>
    <w:rsid w:val="003A28FD"/>
    <w:rsid w:val="003A311B"/>
    <w:rsid w:val="003A41BB"/>
    <w:rsid w:val="003A46DA"/>
    <w:rsid w:val="003A4CFF"/>
    <w:rsid w:val="003A4F36"/>
    <w:rsid w:val="003A619F"/>
    <w:rsid w:val="003A62D3"/>
    <w:rsid w:val="003A68AC"/>
    <w:rsid w:val="003A7076"/>
    <w:rsid w:val="003A7561"/>
    <w:rsid w:val="003A7815"/>
    <w:rsid w:val="003A7DB1"/>
    <w:rsid w:val="003B0083"/>
    <w:rsid w:val="003B0255"/>
    <w:rsid w:val="003B0BFC"/>
    <w:rsid w:val="003B0EBF"/>
    <w:rsid w:val="003B105E"/>
    <w:rsid w:val="003B1403"/>
    <w:rsid w:val="003B1930"/>
    <w:rsid w:val="003B1B8A"/>
    <w:rsid w:val="003B1DF8"/>
    <w:rsid w:val="003B240A"/>
    <w:rsid w:val="003B2820"/>
    <w:rsid w:val="003B2B35"/>
    <w:rsid w:val="003B2CBE"/>
    <w:rsid w:val="003B3317"/>
    <w:rsid w:val="003B4280"/>
    <w:rsid w:val="003B4804"/>
    <w:rsid w:val="003B4D38"/>
    <w:rsid w:val="003B5309"/>
    <w:rsid w:val="003B53D8"/>
    <w:rsid w:val="003B5ABE"/>
    <w:rsid w:val="003B5FAC"/>
    <w:rsid w:val="003B6891"/>
    <w:rsid w:val="003B6EB8"/>
    <w:rsid w:val="003B70EA"/>
    <w:rsid w:val="003B72C3"/>
    <w:rsid w:val="003B7EDF"/>
    <w:rsid w:val="003C063E"/>
    <w:rsid w:val="003C0B2E"/>
    <w:rsid w:val="003C0BC2"/>
    <w:rsid w:val="003C0EAD"/>
    <w:rsid w:val="003C0F2C"/>
    <w:rsid w:val="003C13A0"/>
    <w:rsid w:val="003C1A93"/>
    <w:rsid w:val="003C1D69"/>
    <w:rsid w:val="003C22E5"/>
    <w:rsid w:val="003C28B0"/>
    <w:rsid w:val="003C29BD"/>
    <w:rsid w:val="003C29FA"/>
    <w:rsid w:val="003C2A51"/>
    <w:rsid w:val="003C2D3A"/>
    <w:rsid w:val="003C2F45"/>
    <w:rsid w:val="003C33AE"/>
    <w:rsid w:val="003C33B4"/>
    <w:rsid w:val="003C374B"/>
    <w:rsid w:val="003C4EA0"/>
    <w:rsid w:val="003C544A"/>
    <w:rsid w:val="003C5828"/>
    <w:rsid w:val="003C597A"/>
    <w:rsid w:val="003C628C"/>
    <w:rsid w:val="003C62C7"/>
    <w:rsid w:val="003C669E"/>
    <w:rsid w:val="003C68FA"/>
    <w:rsid w:val="003C6A0D"/>
    <w:rsid w:val="003C7092"/>
    <w:rsid w:val="003C743A"/>
    <w:rsid w:val="003D01CD"/>
    <w:rsid w:val="003D02DC"/>
    <w:rsid w:val="003D0CDA"/>
    <w:rsid w:val="003D157B"/>
    <w:rsid w:val="003D1683"/>
    <w:rsid w:val="003D193D"/>
    <w:rsid w:val="003D1CB7"/>
    <w:rsid w:val="003D1D92"/>
    <w:rsid w:val="003D2816"/>
    <w:rsid w:val="003D2F1A"/>
    <w:rsid w:val="003D34B1"/>
    <w:rsid w:val="003D3624"/>
    <w:rsid w:val="003D39DC"/>
    <w:rsid w:val="003D3A9B"/>
    <w:rsid w:val="003D4B06"/>
    <w:rsid w:val="003D4FC9"/>
    <w:rsid w:val="003D55B7"/>
    <w:rsid w:val="003D6B24"/>
    <w:rsid w:val="003D71A0"/>
    <w:rsid w:val="003D7834"/>
    <w:rsid w:val="003D7E00"/>
    <w:rsid w:val="003E0297"/>
    <w:rsid w:val="003E042C"/>
    <w:rsid w:val="003E053F"/>
    <w:rsid w:val="003E24E8"/>
    <w:rsid w:val="003E30C1"/>
    <w:rsid w:val="003E3117"/>
    <w:rsid w:val="003E31DD"/>
    <w:rsid w:val="003E368E"/>
    <w:rsid w:val="003E398E"/>
    <w:rsid w:val="003E3CAE"/>
    <w:rsid w:val="003E51DA"/>
    <w:rsid w:val="003E52D5"/>
    <w:rsid w:val="003E568C"/>
    <w:rsid w:val="003E5B57"/>
    <w:rsid w:val="003E63B2"/>
    <w:rsid w:val="003E6581"/>
    <w:rsid w:val="003E6AB2"/>
    <w:rsid w:val="003E7364"/>
    <w:rsid w:val="003E77B0"/>
    <w:rsid w:val="003F03FF"/>
    <w:rsid w:val="003F04BC"/>
    <w:rsid w:val="003F12D5"/>
    <w:rsid w:val="003F1593"/>
    <w:rsid w:val="003F193E"/>
    <w:rsid w:val="003F1DF7"/>
    <w:rsid w:val="003F24C3"/>
    <w:rsid w:val="003F26A7"/>
    <w:rsid w:val="003F2FFA"/>
    <w:rsid w:val="003F32E3"/>
    <w:rsid w:val="003F3ED4"/>
    <w:rsid w:val="003F404E"/>
    <w:rsid w:val="003F4A12"/>
    <w:rsid w:val="003F4BC8"/>
    <w:rsid w:val="003F5057"/>
    <w:rsid w:val="003F6470"/>
    <w:rsid w:val="003F6806"/>
    <w:rsid w:val="003F6828"/>
    <w:rsid w:val="003F6F72"/>
    <w:rsid w:val="003F74B9"/>
    <w:rsid w:val="003F7C2B"/>
    <w:rsid w:val="00400209"/>
    <w:rsid w:val="004017FD"/>
    <w:rsid w:val="00401AA7"/>
    <w:rsid w:val="00401CAD"/>
    <w:rsid w:val="00401E0C"/>
    <w:rsid w:val="0040208F"/>
    <w:rsid w:val="00402589"/>
    <w:rsid w:val="00402660"/>
    <w:rsid w:val="00402D15"/>
    <w:rsid w:val="00403AF2"/>
    <w:rsid w:val="0040411E"/>
    <w:rsid w:val="00404964"/>
    <w:rsid w:val="00404DFF"/>
    <w:rsid w:val="0040552D"/>
    <w:rsid w:val="004063FA"/>
    <w:rsid w:val="00406458"/>
    <w:rsid w:val="00406B7A"/>
    <w:rsid w:val="0040764F"/>
    <w:rsid w:val="00407A8F"/>
    <w:rsid w:val="00407AC8"/>
    <w:rsid w:val="00410400"/>
    <w:rsid w:val="00410854"/>
    <w:rsid w:val="004111B7"/>
    <w:rsid w:val="004115BC"/>
    <w:rsid w:val="00411991"/>
    <w:rsid w:val="00411A3C"/>
    <w:rsid w:val="00411FFF"/>
    <w:rsid w:val="004121A3"/>
    <w:rsid w:val="0041237D"/>
    <w:rsid w:val="00412F0F"/>
    <w:rsid w:val="00413224"/>
    <w:rsid w:val="00413487"/>
    <w:rsid w:val="00413520"/>
    <w:rsid w:val="00413986"/>
    <w:rsid w:val="004143CB"/>
    <w:rsid w:val="00415790"/>
    <w:rsid w:val="004159B1"/>
    <w:rsid w:val="00415D6F"/>
    <w:rsid w:val="00415E5F"/>
    <w:rsid w:val="004162D6"/>
    <w:rsid w:val="0041672F"/>
    <w:rsid w:val="00416CE0"/>
    <w:rsid w:val="00416FEE"/>
    <w:rsid w:val="00417C28"/>
    <w:rsid w:val="0042021D"/>
    <w:rsid w:val="00420315"/>
    <w:rsid w:val="0042062C"/>
    <w:rsid w:val="0042106B"/>
    <w:rsid w:val="004213F5"/>
    <w:rsid w:val="004217CE"/>
    <w:rsid w:val="00421AC7"/>
    <w:rsid w:val="00421E25"/>
    <w:rsid w:val="00421EF3"/>
    <w:rsid w:val="00422190"/>
    <w:rsid w:val="004224D3"/>
    <w:rsid w:val="00422A6C"/>
    <w:rsid w:val="0042337A"/>
    <w:rsid w:val="00423522"/>
    <w:rsid w:val="004235A8"/>
    <w:rsid w:val="00423A2D"/>
    <w:rsid w:val="00423C50"/>
    <w:rsid w:val="00425138"/>
    <w:rsid w:val="00425E28"/>
    <w:rsid w:val="0042674F"/>
    <w:rsid w:val="00426BC4"/>
    <w:rsid w:val="00426C64"/>
    <w:rsid w:val="00426CF8"/>
    <w:rsid w:val="004272C0"/>
    <w:rsid w:val="0042747F"/>
    <w:rsid w:val="0042749F"/>
    <w:rsid w:val="00427603"/>
    <w:rsid w:val="004276C8"/>
    <w:rsid w:val="004276D0"/>
    <w:rsid w:val="00427B2D"/>
    <w:rsid w:val="00427EB3"/>
    <w:rsid w:val="00431779"/>
    <w:rsid w:val="00431A67"/>
    <w:rsid w:val="00431D42"/>
    <w:rsid w:val="0043255D"/>
    <w:rsid w:val="0043256C"/>
    <w:rsid w:val="004326F0"/>
    <w:rsid w:val="00432DD2"/>
    <w:rsid w:val="00433A3F"/>
    <w:rsid w:val="00433DB0"/>
    <w:rsid w:val="004341DE"/>
    <w:rsid w:val="004345DC"/>
    <w:rsid w:val="00434620"/>
    <w:rsid w:val="00434974"/>
    <w:rsid w:val="0043559D"/>
    <w:rsid w:val="004355F3"/>
    <w:rsid w:val="00435970"/>
    <w:rsid w:val="0043620C"/>
    <w:rsid w:val="004365BD"/>
    <w:rsid w:val="004367C4"/>
    <w:rsid w:val="004369F8"/>
    <w:rsid w:val="00436DBB"/>
    <w:rsid w:val="00436FCE"/>
    <w:rsid w:val="0043746B"/>
    <w:rsid w:val="00437C0A"/>
    <w:rsid w:val="00437EDB"/>
    <w:rsid w:val="00437F1B"/>
    <w:rsid w:val="00437F43"/>
    <w:rsid w:val="00437F46"/>
    <w:rsid w:val="00437FF0"/>
    <w:rsid w:val="004406D9"/>
    <w:rsid w:val="00440A69"/>
    <w:rsid w:val="00440A7B"/>
    <w:rsid w:val="00440DC0"/>
    <w:rsid w:val="00440ECD"/>
    <w:rsid w:val="00440ED1"/>
    <w:rsid w:val="00441003"/>
    <w:rsid w:val="004412C0"/>
    <w:rsid w:val="00441DED"/>
    <w:rsid w:val="0044295D"/>
    <w:rsid w:val="00442A46"/>
    <w:rsid w:val="00443042"/>
    <w:rsid w:val="004430B7"/>
    <w:rsid w:val="00444164"/>
    <w:rsid w:val="0044442F"/>
    <w:rsid w:val="00444EC5"/>
    <w:rsid w:val="004453CB"/>
    <w:rsid w:val="004458A8"/>
    <w:rsid w:val="00445BDF"/>
    <w:rsid w:val="00446AA0"/>
    <w:rsid w:val="004470C0"/>
    <w:rsid w:val="00447104"/>
    <w:rsid w:val="00447145"/>
    <w:rsid w:val="00447504"/>
    <w:rsid w:val="0044758D"/>
    <w:rsid w:val="00450490"/>
    <w:rsid w:val="00450AE4"/>
    <w:rsid w:val="00450EB0"/>
    <w:rsid w:val="00450FD9"/>
    <w:rsid w:val="00451803"/>
    <w:rsid w:val="0045199D"/>
    <w:rsid w:val="00451C08"/>
    <w:rsid w:val="00451C6D"/>
    <w:rsid w:val="004522CE"/>
    <w:rsid w:val="00452B27"/>
    <w:rsid w:val="004532F6"/>
    <w:rsid w:val="00453581"/>
    <w:rsid w:val="0045404E"/>
    <w:rsid w:val="00454137"/>
    <w:rsid w:val="00455374"/>
    <w:rsid w:val="00455FAA"/>
    <w:rsid w:val="00456223"/>
    <w:rsid w:val="00456C65"/>
    <w:rsid w:val="00457610"/>
    <w:rsid w:val="00457E2B"/>
    <w:rsid w:val="004604BB"/>
    <w:rsid w:val="00460A2F"/>
    <w:rsid w:val="00461381"/>
    <w:rsid w:val="00461A21"/>
    <w:rsid w:val="00462160"/>
    <w:rsid w:val="004626D4"/>
    <w:rsid w:val="0046355C"/>
    <w:rsid w:val="00465F02"/>
    <w:rsid w:val="00466025"/>
    <w:rsid w:val="00466884"/>
    <w:rsid w:val="00466C1D"/>
    <w:rsid w:val="00466D8D"/>
    <w:rsid w:val="0046770A"/>
    <w:rsid w:val="00467D33"/>
    <w:rsid w:val="004716A5"/>
    <w:rsid w:val="004717C7"/>
    <w:rsid w:val="004717E9"/>
    <w:rsid w:val="00471C27"/>
    <w:rsid w:val="00472000"/>
    <w:rsid w:val="0047231E"/>
    <w:rsid w:val="00472B46"/>
    <w:rsid w:val="00472CD0"/>
    <w:rsid w:val="00472D69"/>
    <w:rsid w:val="00473481"/>
    <w:rsid w:val="004734E9"/>
    <w:rsid w:val="00473C36"/>
    <w:rsid w:val="00473DE0"/>
    <w:rsid w:val="00473F04"/>
    <w:rsid w:val="0047400C"/>
    <w:rsid w:val="00474840"/>
    <w:rsid w:val="00474A26"/>
    <w:rsid w:val="00474BE7"/>
    <w:rsid w:val="00474FBA"/>
    <w:rsid w:val="004750E2"/>
    <w:rsid w:val="00475CA1"/>
    <w:rsid w:val="00475EBF"/>
    <w:rsid w:val="00475EF2"/>
    <w:rsid w:val="00476068"/>
    <w:rsid w:val="00476531"/>
    <w:rsid w:val="00477125"/>
    <w:rsid w:val="00477198"/>
    <w:rsid w:val="00480135"/>
    <w:rsid w:val="00480DC0"/>
    <w:rsid w:val="004811FE"/>
    <w:rsid w:val="004812E7"/>
    <w:rsid w:val="004816F0"/>
    <w:rsid w:val="00481778"/>
    <w:rsid w:val="004819E5"/>
    <w:rsid w:val="00481C0E"/>
    <w:rsid w:val="004823F8"/>
    <w:rsid w:val="00483033"/>
    <w:rsid w:val="0048380D"/>
    <w:rsid w:val="0048385F"/>
    <w:rsid w:val="00483A96"/>
    <w:rsid w:val="00483E47"/>
    <w:rsid w:val="004843AF"/>
    <w:rsid w:val="0048496C"/>
    <w:rsid w:val="0048509F"/>
    <w:rsid w:val="004853A7"/>
    <w:rsid w:val="0048566E"/>
    <w:rsid w:val="00485834"/>
    <w:rsid w:val="00485A69"/>
    <w:rsid w:val="00485B9F"/>
    <w:rsid w:val="00485EAE"/>
    <w:rsid w:val="0048761C"/>
    <w:rsid w:val="004879E7"/>
    <w:rsid w:val="00487AB2"/>
    <w:rsid w:val="004907A2"/>
    <w:rsid w:val="00490A66"/>
    <w:rsid w:val="00490A86"/>
    <w:rsid w:val="00491184"/>
    <w:rsid w:val="004911C0"/>
    <w:rsid w:val="00491D06"/>
    <w:rsid w:val="00491E39"/>
    <w:rsid w:val="00491EF8"/>
    <w:rsid w:val="00492AD8"/>
    <w:rsid w:val="00493A90"/>
    <w:rsid w:val="00493C44"/>
    <w:rsid w:val="00493FB1"/>
    <w:rsid w:val="004941F6"/>
    <w:rsid w:val="00496419"/>
    <w:rsid w:val="0049654C"/>
    <w:rsid w:val="004968F4"/>
    <w:rsid w:val="00496B08"/>
    <w:rsid w:val="00496F39"/>
    <w:rsid w:val="004A01D9"/>
    <w:rsid w:val="004A071D"/>
    <w:rsid w:val="004A075A"/>
    <w:rsid w:val="004A0F72"/>
    <w:rsid w:val="004A1697"/>
    <w:rsid w:val="004A1CAC"/>
    <w:rsid w:val="004A1DC6"/>
    <w:rsid w:val="004A24F1"/>
    <w:rsid w:val="004A2E1C"/>
    <w:rsid w:val="004A364D"/>
    <w:rsid w:val="004A45A3"/>
    <w:rsid w:val="004A47BC"/>
    <w:rsid w:val="004A485E"/>
    <w:rsid w:val="004A492A"/>
    <w:rsid w:val="004A4951"/>
    <w:rsid w:val="004A5328"/>
    <w:rsid w:val="004A55B1"/>
    <w:rsid w:val="004A675B"/>
    <w:rsid w:val="004A6DAC"/>
    <w:rsid w:val="004A6E6A"/>
    <w:rsid w:val="004A7970"/>
    <w:rsid w:val="004A7B18"/>
    <w:rsid w:val="004B0EDC"/>
    <w:rsid w:val="004B2237"/>
    <w:rsid w:val="004B26E0"/>
    <w:rsid w:val="004B2712"/>
    <w:rsid w:val="004B2EF1"/>
    <w:rsid w:val="004B366E"/>
    <w:rsid w:val="004B3B40"/>
    <w:rsid w:val="004B4736"/>
    <w:rsid w:val="004B4ED2"/>
    <w:rsid w:val="004B566B"/>
    <w:rsid w:val="004B5B60"/>
    <w:rsid w:val="004B5F26"/>
    <w:rsid w:val="004B6189"/>
    <w:rsid w:val="004B6903"/>
    <w:rsid w:val="004B774A"/>
    <w:rsid w:val="004B7C52"/>
    <w:rsid w:val="004C02F3"/>
    <w:rsid w:val="004C0DDC"/>
    <w:rsid w:val="004C0E13"/>
    <w:rsid w:val="004C1075"/>
    <w:rsid w:val="004C157A"/>
    <w:rsid w:val="004C1709"/>
    <w:rsid w:val="004C22C9"/>
    <w:rsid w:val="004C27C7"/>
    <w:rsid w:val="004C2849"/>
    <w:rsid w:val="004C2875"/>
    <w:rsid w:val="004C2934"/>
    <w:rsid w:val="004C32F2"/>
    <w:rsid w:val="004C3963"/>
    <w:rsid w:val="004C3C0D"/>
    <w:rsid w:val="004C3C6D"/>
    <w:rsid w:val="004C3E33"/>
    <w:rsid w:val="004C4230"/>
    <w:rsid w:val="004C45EC"/>
    <w:rsid w:val="004C5743"/>
    <w:rsid w:val="004C57E7"/>
    <w:rsid w:val="004C59B7"/>
    <w:rsid w:val="004C6419"/>
    <w:rsid w:val="004C6BD2"/>
    <w:rsid w:val="004C724C"/>
    <w:rsid w:val="004C738F"/>
    <w:rsid w:val="004D081C"/>
    <w:rsid w:val="004D0B2F"/>
    <w:rsid w:val="004D0FC3"/>
    <w:rsid w:val="004D10DA"/>
    <w:rsid w:val="004D1135"/>
    <w:rsid w:val="004D14E7"/>
    <w:rsid w:val="004D20E3"/>
    <w:rsid w:val="004D2504"/>
    <w:rsid w:val="004D2625"/>
    <w:rsid w:val="004D2899"/>
    <w:rsid w:val="004D2C6E"/>
    <w:rsid w:val="004D33B0"/>
    <w:rsid w:val="004D33EC"/>
    <w:rsid w:val="004D37F4"/>
    <w:rsid w:val="004D41C1"/>
    <w:rsid w:val="004D41F2"/>
    <w:rsid w:val="004D44CE"/>
    <w:rsid w:val="004D4849"/>
    <w:rsid w:val="004D4D2A"/>
    <w:rsid w:val="004D6234"/>
    <w:rsid w:val="004D62C4"/>
    <w:rsid w:val="004D6BFF"/>
    <w:rsid w:val="004D6E2C"/>
    <w:rsid w:val="004D6EA5"/>
    <w:rsid w:val="004E0338"/>
    <w:rsid w:val="004E0E0F"/>
    <w:rsid w:val="004E13E6"/>
    <w:rsid w:val="004E1E09"/>
    <w:rsid w:val="004E1F47"/>
    <w:rsid w:val="004E25E7"/>
    <w:rsid w:val="004E30D4"/>
    <w:rsid w:val="004E31EF"/>
    <w:rsid w:val="004E31F4"/>
    <w:rsid w:val="004E3EE8"/>
    <w:rsid w:val="004E5BBA"/>
    <w:rsid w:val="004E6EEC"/>
    <w:rsid w:val="004E7616"/>
    <w:rsid w:val="004F059C"/>
    <w:rsid w:val="004F05E4"/>
    <w:rsid w:val="004F06C6"/>
    <w:rsid w:val="004F11CA"/>
    <w:rsid w:val="004F13FC"/>
    <w:rsid w:val="004F1F78"/>
    <w:rsid w:val="004F2008"/>
    <w:rsid w:val="004F24AB"/>
    <w:rsid w:val="004F2A93"/>
    <w:rsid w:val="004F2B9A"/>
    <w:rsid w:val="004F2BF3"/>
    <w:rsid w:val="004F3404"/>
    <w:rsid w:val="004F43D3"/>
    <w:rsid w:val="004F4749"/>
    <w:rsid w:val="004F4DEE"/>
    <w:rsid w:val="004F56C5"/>
    <w:rsid w:val="004F56E1"/>
    <w:rsid w:val="004F5B03"/>
    <w:rsid w:val="004F66B8"/>
    <w:rsid w:val="004F7187"/>
    <w:rsid w:val="004F7514"/>
    <w:rsid w:val="004F761C"/>
    <w:rsid w:val="004F7751"/>
    <w:rsid w:val="00500952"/>
    <w:rsid w:val="00500C2F"/>
    <w:rsid w:val="00500CD9"/>
    <w:rsid w:val="00500D16"/>
    <w:rsid w:val="00500DF1"/>
    <w:rsid w:val="005016DB"/>
    <w:rsid w:val="00501766"/>
    <w:rsid w:val="00501DAD"/>
    <w:rsid w:val="00502026"/>
    <w:rsid w:val="005020C5"/>
    <w:rsid w:val="00502231"/>
    <w:rsid w:val="005023AB"/>
    <w:rsid w:val="00502526"/>
    <w:rsid w:val="005030C4"/>
    <w:rsid w:val="00503196"/>
    <w:rsid w:val="00503CCC"/>
    <w:rsid w:val="00503E8E"/>
    <w:rsid w:val="00503EBA"/>
    <w:rsid w:val="00503EF5"/>
    <w:rsid w:val="00505644"/>
    <w:rsid w:val="00505BBB"/>
    <w:rsid w:val="005065C4"/>
    <w:rsid w:val="00506826"/>
    <w:rsid w:val="00506BB7"/>
    <w:rsid w:val="00506E10"/>
    <w:rsid w:val="00506F1C"/>
    <w:rsid w:val="00510319"/>
    <w:rsid w:val="005113B7"/>
    <w:rsid w:val="00511514"/>
    <w:rsid w:val="005115C6"/>
    <w:rsid w:val="00511DC6"/>
    <w:rsid w:val="00512AB0"/>
    <w:rsid w:val="00512AF4"/>
    <w:rsid w:val="00512B45"/>
    <w:rsid w:val="00512E30"/>
    <w:rsid w:val="00512E5E"/>
    <w:rsid w:val="00512FE0"/>
    <w:rsid w:val="0051326B"/>
    <w:rsid w:val="0051342C"/>
    <w:rsid w:val="005137F3"/>
    <w:rsid w:val="00513B61"/>
    <w:rsid w:val="00513C2F"/>
    <w:rsid w:val="00513E93"/>
    <w:rsid w:val="00514419"/>
    <w:rsid w:val="00514988"/>
    <w:rsid w:val="00514AF8"/>
    <w:rsid w:val="005154AE"/>
    <w:rsid w:val="005154EB"/>
    <w:rsid w:val="005159AB"/>
    <w:rsid w:val="005165DF"/>
    <w:rsid w:val="005170D1"/>
    <w:rsid w:val="00517682"/>
    <w:rsid w:val="0052085E"/>
    <w:rsid w:val="0052095C"/>
    <w:rsid w:val="00520E7E"/>
    <w:rsid w:val="00521461"/>
    <w:rsid w:val="005215FE"/>
    <w:rsid w:val="00521B44"/>
    <w:rsid w:val="00521F0E"/>
    <w:rsid w:val="005225CD"/>
    <w:rsid w:val="00522693"/>
    <w:rsid w:val="005226C8"/>
    <w:rsid w:val="005226D7"/>
    <w:rsid w:val="005226EF"/>
    <w:rsid w:val="0052273A"/>
    <w:rsid w:val="00522CE8"/>
    <w:rsid w:val="00522DE7"/>
    <w:rsid w:val="005230CF"/>
    <w:rsid w:val="0052344A"/>
    <w:rsid w:val="005237AC"/>
    <w:rsid w:val="005246BA"/>
    <w:rsid w:val="0052477A"/>
    <w:rsid w:val="00524AFC"/>
    <w:rsid w:val="00525292"/>
    <w:rsid w:val="00525C85"/>
    <w:rsid w:val="00525E3F"/>
    <w:rsid w:val="00525F22"/>
    <w:rsid w:val="00525FE2"/>
    <w:rsid w:val="005264ED"/>
    <w:rsid w:val="005269C1"/>
    <w:rsid w:val="00526A6E"/>
    <w:rsid w:val="005275AA"/>
    <w:rsid w:val="005276E9"/>
    <w:rsid w:val="00527D86"/>
    <w:rsid w:val="00527FBA"/>
    <w:rsid w:val="00530701"/>
    <w:rsid w:val="005317E6"/>
    <w:rsid w:val="00532081"/>
    <w:rsid w:val="00532B2F"/>
    <w:rsid w:val="00532D4D"/>
    <w:rsid w:val="00532E83"/>
    <w:rsid w:val="005333D6"/>
    <w:rsid w:val="00533C27"/>
    <w:rsid w:val="00533CB3"/>
    <w:rsid w:val="00533FB9"/>
    <w:rsid w:val="00534504"/>
    <w:rsid w:val="005346F1"/>
    <w:rsid w:val="0053537F"/>
    <w:rsid w:val="0053594F"/>
    <w:rsid w:val="00535A15"/>
    <w:rsid w:val="00535BA2"/>
    <w:rsid w:val="00535C59"/>
    <w:rsid w:val="005363F6"/>
    <w:rsid w:val="00536D87"/>
    <w:rsid w:val="00536ECC"/>
    <w:rsid w:val="0053713F"/>
    <w:rsid w:val="005374C4"/>
    <w:rsid w:val="0053751A"/>
    <w:rsid w:val="0053764F"/>
    <w:rsid w:val="005377CA"/>
    <w:rsid w:val="005413ED"/>
    <w:rsid w:val="005416F2"/>
    <w:rsid w:val="005418AB"/>
    <w:rsid w:val="00541EF5"/>
    <w:rsid w:val="00542171"/>
    <w:rsid w:val="00542405"/>
    <w:rsid w:val="00542631"/>
    <w:rsid w:val="0054292B"/>
    <w:rsid w:val="0054299F"/>
    <w:rsid w:val="00542F95"/>
    <w:rsid w:val="00543019"/>
    <w:rsid w:val="00543264"/>
    <w:rsid w:val="005433B9"/>
    <w:rsid w:val="00543D2E"/>
    <w:rsid w:val="0054501E"/>
    <w:rsid w:val="0054569F"/>
    <w:rsid w:val="00545C9C"/>
    <w:rsid w:val="00545D23"/>
    <w:rsid w:val="00546158"/>
    <w:rsid w:val="005461AD"/>
    <w:rsid w:val="005462E4"/>
    <w:rsid w:val="00546B08"/>
    <w:rsid w:val="00546D46"/>
    <w:rsid w:val="00546F0A"/>
    <w:rsid w:val="005473F8"/>
    <w:rsid w:val="00547662"/>
    <w:rsid w:val="00550F1B"/>
    <w:rsid w:val="00551819"/>
    <w:rsid w:val="005523E9"/>
    <w:rsid w:val="005525AC"/>
    <w:rsid w:val="005526E0"/>
    <w:rsid w:val="0055284E"/>
    <w:rsid w:val="005528EA"/>
    <w:rsid w:val="00552999"/>
    <w:rsid w:val="00553911"/>
    <w:rsid w:val="00553923"/>
    <w:rsid w:val="00554D13"/>
    <w:rsid w:val="00555BD7"/>
    <w:rsid w:val="00556064"/>
    <w:rsid w:val="005560C6"/>
    <w:rsid w:val="0055640A"/>
    <w:rsid w:val="00556461"/>
    <w:rsid w:val="00556631"/>
    <w:rsid w:val="005567B2"/>
    <w:rsid w:val="00556C48"/>
    <w:rsid w:val="00557699"/>
    <w:rsid w:val="00557870"/>
    <w:rsid w:val="00560FF4"/>
    <w:rsid w:val="0056135A"/>
    <w:rsid w:val="00561376"/>
    <w:rsid w:val="0056163B"/>
    <w:rsid w:val="0056184A"/>
    <w:rsid w:val="00561D98"/>
    <w:rsid w:val="0056219A"/>
    <w:rsid w:val="005629A4"/>
    <w:rsid w:val="005633B9"/>
    <w:rsid w:val="00563BCA"/>
    <w:rsid w:val="00563C66"/>
    <w:rsid w:val="00563EDF"/>
    <w:rsid w:val="00564D4C"/>
    <w:rsid w:val="00566547"/>
    <w:rsid w:val="00566A08"/>
    <w:rsid w:val="00566B93"/>
    <w:rsid w:val="00566BC0"/>
    <w:rsid w:val="00567AEA"/>
    <w:rsid w:val="00567F34"/>
    <w:rsid w:val="0057062F"/>
    <w:rsid w:val="0057080D"/>
    <w:rsid w:val="00570D03"/>
    <w:rsid w:val="0057160B"/>
    <w:rsid w:val="0057180D"/>
    <w:rsid w:val="00571B68"/>
    <w:rsid w:val="00571D64"/>
    <w:rsid w:val="0057227D"/>
    <w:rsid w:val="005727EF"/>
    <w:rsid w:val="00572B7C"/>
    <w:rsid w:val="00572C09"/>
    <w:rsid w:val="00574725"/>
    <w:rsid w:val="00574768"/>
    <w:rsid w:val="00574783"/>
    <w:rsid w:val="00574C4F"/>
    <w:rsid w:val="00574FF7"/>
    <w:rsid w:val="005750E7"/>
    <w:rsid w:val="00575438"/>
    <w:rsid w:val="005764D2"/>
    <w:rsid w:val="00576A2D"/>
    <w:rsid w:val="00576DAB"/>
    <w:rsid w:val="00576F3E"/>
    <w:rsid w:val="0057706D"/>
    <w:rsid w:val="00577101"/>
    <w:rsid w:val="00577760"/>
    <w:rsid w:val="00577D8C"/>
    <w:rsid w:val="00577DB9"/>
    <w:rsid w:val="00577E8D"/>
    <w:rsid w:val="0058012A"/>
    <w:rsid w:val="00580597"/>
    <w:rsid w:val="00580E93"/>
    <w:rsid w:val="00582D7F"/>
    <w:rsid w:val="00582F37"/>
    <w:rsid w:val="00583BA5"/>
    <w:rsid w:val="0058423F"/>
    <w:rsid w:val="00585C2E"/>
    <w:rsid w:val="00585CD1"/>
    <w:rsid w:val="00585CE8"/>
    <w:rsid w:val="00585FB6"/>
    <w:rsid w:val="0058733B"/>
    <w:rsid w:val="00587466"/>
    <w:rsid w:val="0058764C"/>
    <w:rsid w:val="00587A59"/>
    <w:rsid w:val="00587F73"/>
    <w:rsid w:val="0059000E"/>
    <w:rsid w:val="005901FD"/>
    <w:rsid w:val="0059026C"/>
    <w:rsid w:val="005916AD"/>
    <w:rsid w:val="00591772"/>
    <w:rsid w:val="00592243"/>
    <w:rsid w:val="00592731"/>
    <w:rsid w:val="00592C86"/>
    <w:rsid w:val="0059337D"/>
    <w:rsid w:val="00593C85"/>
    <w:rsid w:val="00593FBD"/>
    <w:rsid w:val="005942B5"/>
    <w:rsid w:val="00594318"/>
    <w:rsid w:val="00594562"/>
    <w:rsid w:val="00594680"/>
    <w:rsid w:val="005946AA"/>
    <w:rsid w:val="00594806"/>
    <w:rsid w:val="00595089"/>
    <w:rsid w:val="005951C3"/>
    <w:rsid w:val="00595A5F"/>
    <w:rsid w:val="00595C43"/>
    <w:rsid w:val="00595DA6"/>
    <w:rsid w:val="00596320"/>
    <w:rsid w:val="00596662"/>
    <w:rsid w:val="00596775"/>
    <w:rsid w:val="00596BCC"/>
    <w:rsid w:val="00596C1B"/>
    <w:rsid w:val="00596CE4"/>
    <w:rsid w:val="0059707B"/>
    <w:rsid w:val="00597485"/>
    <w:rsid w:val="0059767A"/>
    <w:rsid w:val="00597AEA"/>
    <w:rsid w:val="00597B0F"/>
    <w:rsid w:val="00597D6C"/>
    <w:rsid w:val="00597E8B"/>
    <w:rsid w:val="005A01E1"/>
    <w:rsid w:val="005A02A3"/>
    <w:rsid w:val="005A081B"/>
    <w:rsid w:val="005A1978"/>
    <w:rsid w:val="005A19D3"/>
    <w:rsid w:val="005A1F2F"/>
    <w:rsid w:val="005A2436"/>
    <w:rsid w:val="005A2842"/>
    <w:rsid w:val="005A35FB"/>
    <w:rsid w:val="005A3F4F"/>
    <w:rsid w:val="005A427D"/>
    <w:rsid w:val="005A4A6A"/>
    <w:rsid w:val="005A4BFA"/>
    <w:rsid w:val="005A5940"/>
    <w:rsid w:val="005A5C6D"/>
    <w:rsid w:val="005A61D0"/>
    <w:rsid w:val="005A6A33"/>
    <w:rsid w:val="005A6A66"/>
    <w:rsid w:val="005A6C6C"/>
    <w:rsid w:val="005A6CB0"/>
    <w:rsid w:val="005A77F5"/>
    <w:rsid w:val="005A7CA9"/>
    <w:rsid w:val="005B126F"/>
    <w:rsid w:val="005B1FB7"/>
    <w:rsid w:val="005B2EB1"/>
    <w:rsid w:val="005B30CE"/>
    <w:rsid w:val="005B34AC"/>
    <w:rsid w:val="005B37E6"/>
    <w:rsid w:val="005B3BB0"/>
    <w:rsid w:val="005B40D7"/>
    <w:rsid w:val="005B416C"/>
    <w:rsid w:val="005B42C5"/>
    <w:rsid w:val="005B43CD"/>
    <w:rsid w:val="005B52B0"/>
    <w:rsid w:val="005B5D5E"/>
    <w:rsid w:val="005B5FC5"/>
    <w:rsid w:val="005B66B5"/>
    <w:rsid w:val="005B6D4D"/>
    <w:rsid w:val="005B6F09"/>
    <w:rsid w:val="005B71FB"/>
    <w:rsid w:val="005B733C"/>
    <w:rsid w:val="005B7373"/>
    <w:rsid w:val="005B7886"/>
    <w:rsid w:val="005B7C34"/>
    <w:rsid w:val="005B7EEA"/>
    <w:rsid w:val="005C016B"/>
    <w:rsid w:val="005C0FA1"/>
    <w:rsid w:val="005C14DF"/>
    <w:rsid w:val="005C15E1"/>
    <w:rsid w:val="005C17D6"/>
    <w:rsid w:val="005C1A5F"/>
    <w:rsid w:val="005C1E3E"/>
    <w:rsid w:val="005C2079"/>
    <w:rsid w:val="005C26C6"/>
    <w:rsid w:val="005C2E40"/>
    <w:rsid w:val="005C32C8"/>
    <w:rsid w:val="005C368A"/>
    <w:rsid w:val="005C3BD1"/>
    <w:rsid w:val="005C4805"/>
    <w:rsid w:val="005C4C58"/>
    <w:rsid w:val="005C5A51"/>
    <w:rsid w:val="005C62B5"/>
    <w:rsid w:val="005C6920"/>
    <w:rsid w:val="005C6E07"/>
    <w:rsid w:val="005C71D7"/>
    <w:rsid w:val="005C7589"/>
    <w:rsid w:val="005C7A59"/>
    <w:rsid w:val="005C7EF8"/>
    <w:rsid w:val="005D0B50"/>
    <w:rsid w:val="005D0BD0"/>
    <w:rsid w:val="005D1321"/>
    <w:rsid w:val="005D15C8"/>
    <w:rsid w:val="005D20DC"/>
    <w:rsid w:val="005D2A56"/>
    <w:rsid w:val="005D3C65"/>
    <w:rsid w:val="005D3F84"/>
    <w:rsid w:val="005D4B65"/>
    <w:rsid w:val="005D4F54"/>
    <w:rsid w:val="005D55C0"/>
    <w:rsid w:val="005D65C4"/>
    <w:rsid w:val="005D6D4D"/>
    <w:rsid w:val="005D6F17"/>
    <w:rsid w:val="005D75FF"/>
    <w:rsid w:val="005D7DC2"/>
    <w:rsid w:val="005D7DD9"/>
    <w:rsid w:val="005D7E11"/>
    <w:rsid w:val="005D7E72"/>
    <w:rsid w:val="005E0356"/>
    <w:rsid w:val="005E0772"/>
    <w:rsid w:val="005E0F62"/>
    <w:rsid w:val="005E0FE2"/>
    <w:rsid w:val="005E12F5"/>
    <w:rsid w:val="005E25BD"/>
    <w:rsid w:val="005E2639"/>
    <w:rsid w:val="005E3076"/>
    <w:rsid w:val="005E3AF2"/>
    <w:rsid w:val="005E4512"/>
    <w:rsid w:val="005E45F7"/>
    <w:rsid w:val="005E60D1"/>
    <w:rsid w:val="005E6411"/>
    <w:rsid w:val="005E72DD"/>
    <w:rsid w:val="005E76D6"/>
    <w:rsid w:val="005E7FCD"/>
    <w:rsid w:val="005F0252"/>
    <w:rsid w:val="005F0E79"/>
    <w:rsid w:val="005F13A8"/>
    <w:rsid w:val="005F14D9"/>
    <w:rsid w:val="005F1F21"/>
    <w:rsid w:val="005F25EC"/>
    <w:rsid w:val="005F2D6B"/>
    <w:rsid w:val="005F3060"/>
    <w:rsid w:val="005F325C"/>
    <w:rsid w:val="005F3E6D"/>
    <w:rsid w:val="005F4652"/>
    <w:rsid w:val="005F51D5"/>
    <w:rsid w:val="005F58D7"/>
    <w:rsid w:val="005F5E57"/>
    <w:rsid w:val="005F5F6F"/>
    <w:rsid w:val="005F6142"/>
    <w:rsid w:val="005F6954"/>
    <w:rsid w:val="005F6F0A"/>
    <w:rsid w:val="005F7012"/>
    <w:rsid w:val="005F7534"/>
    <w:rsid w:val="005F78DD"/>
    <w:rsid w:val="005F7CB4"/>
    <w:rsid w:val="005F7E42"/>
    <w:rsid w:val="005F7E86"/>
    <w:rsid w:val="00600051"/>
    <w:rsid w:val="006001F4"/>
    <w:rsid w:val="006007B0"/>
    <w:rsid w:val="00601310"/>
    <w:rsid w:val="00601618"/>
    <w:rsid w:val="00601A4F"/>
    <w:rsid w:val="00601AA6"/>
    <w:rsid w:val="00601CFD"/>
    <w:rsid w:val="0060234F"/>
    <w:rsid w:val="006024C7"/>
    <w:rsid w:val="006037BE"/>
    <w:rsid w:val="00603806"/>
    <w:rsid w:val="006038EC"/>
    <w:rsid w:val="006045FD"/>
    <w:rsid w:val="00605F37"/>
    <w:rsid w:val="00606454"/>
    <w:rsid w:val="00606E2A"/>
    <w:rsid w:val="006071BE"/>
    <w:rsid w:val="00607979"/>
    <w:rsid w:val="00607A3E"/>
    <w:rsid w:val="00610543"/>
    <w:rsid w:val="006105CA"/>
    <w:rsid w:val="00610709"/>
    <w:rsid w:val="006108CC"/>
    <w:rsid w:val="006113F4"/>
    <w:rsid w:val="00612BA3"/>
    <w:rsid w:val="00612BEB"/>
    <w:rsid w:val="00613399"/>
    <w:rsid w:val="006134F1"/>
    <w:rsid w:val="0061370B"/>
    <w:rsid w:val="00613786"/>
    <w:rsid w:val="006137E1"/>
    <w:rsid w:val="00613AD9"/>
    <w:rsid w:val="00613B6E"/>
    <w:rsid w:val="00613B78"/>
    <w:rsid w:val="00613C02"/>
    <w:rsid w:val="00614A5B"/>
    <w:rsid w:val="00615016"/>
    <w:rsid w:val="0061514D"/>
    <w:rsid w:val="00615705"/>
    <w:rsid w:val="006158C3"/>
    <w:rsid w:val="00615C59"/>
    <w:rsid w:val="00616945"/>
    <w:rsid w:val="006169DF"/>
    <w:rsid w:val="00616B53"/>
    <w:rsid w:val="00617451"/>
    <w:rsid w:val="00617915"/>
    <w:rsid w:val="00617D0A"/>
    <w:rsid w:val="006201AA"/>
    <w:rsid w:val="0062073C"/>
    <w:rsid w:val="006207CC"/>
    <w:rsid w:val="00620CDE"/>
    <w:rsid w:val="00620D84"/>
    <w:rsid w:val="00620F12"/>
    <w:rsid w:val="0062114A"/>
    <w:rsid w:val="006215F9"/>
    <w:rsid w:val="00621924"/>
    <w:rsid w:val="00622037"/>
    <w:rsid w:val="0062242E"/>
    <w:rsid w:val="00622589"/>
    <w:rsid w:val="00622D3D"/>
    <w:rsid w:val="0062311C"/>
    <w:rsid w:val="006232DF"/>
    <w:rsid w:val="00623C7A"/>
    <w:rsid w:val="00624180"/>
    <w:rsid w:val="0062478F"/>
    <w:rsid w:val="00624843"/>
    <w:rsid w:val="00624B84"/>
    <w:rsid w:val="00624BE7"/>
    <w:rsid w:val="00624D85"/>
    <w:rsid w:val="00624D8E"/>
    <w:rsid w:val="0062547D"/>
    <w:rsid w:val="0062555F"/>
    <w:rsid w:val="00625B55"/>
    <w:rsid w:val="00625C54"/>
    <w:rsid w:val="00625CBF"/>
    <w:rsid w:val="006268CB"/>
    <w:rsid w:val="00626D3E"/>
    <w:rsid w:val="00627170"/>
    <w:rsid w:val="00627380"/>
    <w:rsid w:val="00627A07"/>
    <w:rsid w:val="00627D83"/>
    <w:rsid w:val="0063077B"/>
    <w:rsid w:val="00630D17"/>
    <w:rsid w:val="006311A9"/>
    <w:rsid w:val="006319B6"/>
    <w:rsid w:val="006322BE"/>
    <w:rsid w:val="006323A0"/>
    <w:rsid w:val="00632742"/>
    <w:rsid w:val="00632D13"/>
    <w:rsid w:val="00633B65"/>
    <w:rsid w:val="00634225"/>
    <w:rsid w:val="00634262"/>
    <w:rsid w:val="00635118"/>
    <w:rsid w:val="006355BA"/>
    <w:rsid w:val="00636244"/>
    <w:rsid w:val="006362E0"/>
    <w:rsid w:val="0063675F"/>
    <w:rsid w:val="006367D0"/>
    <w:rsid w:val="006370FB"/>
    <w:rsid w:val="00637984"/>
    <w:rsid w:val="00637DE3"/>
    <w:rsid w:val="0064016E"/>
    <w:rsid w:val="00640A27"/>
    <w:rsid w:val="00640AFD"/>
    <w:rsid w:val="00640BC3"/>
    <w:rsid w:val="00640DFB"/>
    <w:rsid w:val="00640E3C"/>
    <w:rsid w:val="006418C2"/>
    <w:rsid w:val="006419B1"/>
    <w:rsid w:val="00642210"/>
    <w:rsid w:val="00642297"/>
    <w:rsid w:val="00642506"/>
    <w:rsid w:val="00642553"/>
    <w:rsid w:val="00642A85"/>
    <w:rsid w:val="00642C5B"/>
    <w:rsid w:val="00642E8A"/>
    <w:rsid w:val="006432C5"/>
    <w:rsid w:val="006441AC"/>
    <w:rsid w:val="00645990"/>
    <w:rsid w:val="00645F11"/>
    <w:rsid w:val="00645FBD"/>
    <w:rsid w:val="0064651E"/>
    <w:rsid w:val="006466EF"/>
    <w:rsid w:val="006466F5"/>
    <w:rsid w:val="00646C76"/>
    <w:rsid w:val="006477AD"/>
    <w:rsid w:val="00647C46"/>
    <w:rsid w:val="0065019E"/>
    <w:rsid w:val="006508CD"/>
    <w:rsid w:val="006516B6"/>
    <w:rsid w:val="00651BFB"/>
    <w:rsid w:val="00651C3F"/>
    <w:rsid w:val="00651DF2"/>
    <w:rsid w:val="006539BF"/>
    <w:rsid w:val="006549BB"/>
    <w:rsid w:val="00654B39"/>
    <w:rsid w:val="0065539E"/>
    <w:rsid w:val="006555F4"/>
    <w:rsid w:val="00655F0F"/>
    <w:rsid w:val="00656561"/>
    <w:rsid w:val="006568A4"/>
    <w:rsid w:val="00656904"/>
    <w:rsid w:val="00656D76"/>
    <w:rsid w:val="00656FC3"/>
    <w:rsid w:val="006571EE"/>
    <w:rsid w:val="006575F0"/>
    <w:rsid w:val="00660E41"/>
    <w:rsid w:val="00660EB8"/>
    <w:rsid w:val="00661547"/>
    <w:rsid w:val="00661F88"/>
    <w:rsid w:val="0066235F"/>
    <w:rsid w:val="00662909"/>
    <w:rsid w:val="00662916"/>
    <w:rsid w:val="006630D1"/>
    <w:rsid w:val="006636D1"/>
    <w:rsid w:val="00663DFD"/>
    <w:rsid w:val="00663F57"/>
    <w:rsid w:val="006646B8"/>
    <w:rsid w:val="00664DA9"/>
    <w:rsid w:val="00665206"/>
    <w:rsid w:val="006652B6"/>
    <w:rsid w:val="006653EE"/>
    <w:rsid w:val="00665676"/>
    <w:rsid w:val="006656B5"/>
    <w:rsid w:val="00665924"/>
    <w:rsid w:val="00665A56"/>
    <w:rsid w:val="00665C0A"/>
    <w:rsid w:val="0066618B"/>
    <w:rsid w:val="00666AD8"/>
    <w:rsid w:val="00666DD4"/>
    <w:rsid w:val="00666FCA"/>
    <w:rsid w:val="006674C2"/>
    <w:rsid w:val="00667579"/>
    <w:rsid w:val="00667D20"/>
    <w:rsid w:val="00670615"/>
    <w:rsid w:val="00670916"/>
    <w:rsid w:val="00670BDC"/>
    <w:rsid w:val="00671362"/>
    <w:rsid w:val="00671B22"/>
    <w:rsid w:val="00671EE7"/>
    <w:rsid w:val="00672321"/>
    <w:rsid w:val="006723ED"/>
    <w:rsid w:val="00672721"/>
    <w:rsid w:val="00672DAD"/>
    <w:rsid w:val="0067349B"/>
    <w:rsid w:val="00673553"/>
    <w:rsid w:val="0067378D"/>
    <w:rsid w:val="00673D6A"/>
    <w:rsid w:val="0067411C"/>
    <w:rsid w:val="00674509"/>
    <w:rsid w:val="00674536"/>
    <w:rsid w:val="00674B8B"/>
    <w:rsid w:val="00674D91"/>
    <w:rsid w:val="00675599"/>
    <w:rsid w:val="006758D6"/>
    <w:rsid w:val="00675DB1"/>
    <w:rsid w:val="00675DD5"/>
    <w:rsid w:val="00676BB2"/>
    <w:rsid w:val="00676E02"/>
    <w:rsid w:val="006773AA"/>
    <w:rsid w:val="00677B2C"/>
    <w:rsid w:val="00677C64"/>
    <w:rsid w:val="00677D39"/>
    <w:rsid w:val="0068006F"/>
    <w:rsid w:val="00680311"/>
    <w:rsid w:val="00680654"/>
    <w:rsid w:val="00680896"/>
    <w:rsid w:val="00680B0E"/>
    <w:rsid w:val="00680F41"/>
    <w:rsid w:val="0068188A"/>
    <w:rsid w:val="00681A3A"/>
    <w:rsid w:val="00681D01"/>
    <w:rsid w:val="0068269D"/>
    <w:rsid w:val="00682C45"/>
    <w:rsid w:val="006837D3"/>
    <w:rsid w:val="00683AED"/>
    <w:rsid w:val="00683BB2"/>
    <w:rsid w:val="00683D31"/>
    <w:rsid w:val="00683DBF"/>
    <w:rsid w:val="0068581D"/>
    <w:rsid w:val="00685A51"/>
    <w:rsid w:val="00685ACE"/>
    <w:rsid w:val="00685FCB"/>
    <w:rsid w:val="00686A50"/>
    <w:rsid w:val="00686B8A"/>
    <w:rsid w:val="00686BB7"/>
    <w:rsid w:val="00687054"/>
    <w:rsid w:val="0068733A"/>
    <w:rsid w:val="00690AA3"/>
    <w:rsid w:val="00691495"/>
    <w:rsid w:val="00691A2D"/>
    <w:rsid w:val="00692009"/>
    <w:rsid w:val="00692220"/>
    <w:rsid w:val="006925FD"/>
    <w:rsid w:val="00692B1A"/>
    <w:rsid w:val="00692C7F"/>
    <w:rsid w:val="0069343F"/>
    <w:rsid w:val="00693EE8"/>
    <w:rsid w:val="006945E6"/>
    <w:rsid w:val="00694742"/>
    <w:rsid w:val="006947DF"/>
    <w:rsid w:val="00694CD0"/>
    <w:rsid w:val="00694DC1"/>
    <w:rsid w:val="00694E1E"/>
    <w:rsid w:val="0069549A"/>
    <w:rsid w:val="006954D6"/>
    <w:rsid w:val="00695AC0"/>
    <w:rsid w:val="00695CCB"/>
    <w:rsid w:val="00696253"/>
    <w:rsid w:val="0069669A"/>
    <w:rsid w:val="006976C1"/>
    <w:rsid w:val="00697740"/>
    <w:rsid w:val="00697F69"/>
    <w:rsid w:val="006A0031"/>
    <w:rsid w:val="006A010D"/>
    <w:rsid w:val="006A0ABD"/>
    <w:rsid w:val="006A1676"/>
    <w:rsid w:val="006A16B3"/>
    <w:rsid w:val="006A1723"/>
    <w:rsid w:val="006A17B7"/>
    <w:rsid w:val="006A1C59"/>
    <w:rsid w:val="006A2019"/>
    <w:rsid w:val="006A2347"/>
    <w:rsid w:val="006A2536"/>
    <w:rsid w:val="006A2F52"/>
    <w:rsid w:val="006A3A4A"/>
    <w:rsid w:val="006A46A6"/>
    <w:rsid w:val="006A4895"/>
    <w:rsid w:val="006A48A7"/>
    <w:rsid w:val="006A4CF3"/>
    <w:rsid w:val="006A4DCC"/>
    <w:rsid w:val="006A5BF9"/>
    <w:rsid w:val="006A7051"/>
    <w:rsid w:val="006A78FC"/>
    <w:rsid w:val="006A7F51"/>
    <w:rsid w:val="006B0A6E"/>
    <w:rsid w:val="006B1357"/>
    <w:rsid w:val="006B1BB0"/>
    <w:rsid w:val="006B1F93"/>
    <w:rsid w:val="006B2572"/>
    <w:rsid w:val="006B2A38"/>
    <w:rsid w:val="006B4244"/>
    <w:rsid w:val="006B4A44"/>
    <w:rsid w:val="006B4A5E"/>
    <w:rsid w:val="006B5D57"/>
    <w:rsid w:val="006B7117"/>
    <w:rsid w:val="006B7244"/>
    <w:rsid w:val="006B72F5"/>
    <w:rsid w:val="006B74AF"/>
    <w:rsid w:val="006B7718"/>
    <w:rsid w:val="006B7845"/>
    <w:rsid w:val="006B7FD7"/>
    <w:rsid w:val="006C0106"/>
    <w:rsid w:val="006C053B"/>
    <w:rsid w:val="006C0C0D"/>
    <w:rsid w:val="006C0DCE"/>
    <w:rsid w:val="006C11CD"/>
    <w:rsid w:val="006C1C66"/>
    <w:rsid w:val="006C1FDC"/>
    <w:rsid w:val="006C245F"/>
    <w:rsid w:val="006C24C7"/>
    <w:rsid w:val="006C25F0"/>
    <w:rsid w:val="006C26C4"/>
    <w:rsid w:val="006C3722"/>
    <w:rsid w:val="006C3A6E"/>
    <w:rsid w:val="006C444D"/>
    <w:rsid w:val="006C45FB"/>
    <w:rsid w:val="006C4ABF"/>
    <w:rsid w:val="006C4F0E"/>
    <w:rsid w:val="006C5E47"/>
    <w:rsid w:val="006C6508"/>
    <w:rsid w:val="006C67C0"/>
    <w:rsid w:val="006C693B"/>
    <w:rsid w:val="006C6C33"/>
    <w:rsid w:val="006C7A98"/>
    <w:rsid w:val="006D023C"/>
    <w:rsid w:val="006D0F73"/>
    <w:rsid w:val="006D1383"/>
    <w:rsid w:val="006D13F3"/>
    <w:rsid w:val="006D14C5"/>
    <w:rsid w:val="006D15FF"/>
    <w:rsid w:val="006D2248"/>
    <w:rsid w:val="006D25AA"/>
    <w:rsid w:val="006D287C"/>
    <w:rsid w:val="006D2C07"/>
    <w:rsid w:val="006D2E99"/>
    <w:rsid w:val="006D2F8B"/>
    <w:rsid w:val="006D4065"/>
    <w:rsid w:val="006D46E2"/>
    <w:rsid w:val="006D49DD"/>
    <w:rsid w:val="006D4A5D"/>
    <w:rsid w:val="006D592C"/>
    <w:rsid w:val="006D6DBB"/>
    <w:rsid w:val="006D7697"/>
    <w:rsid w:val="006D79EF"/>
    <w:rsid w:val="006D7B7B"/>
    <w:rsid w:val="006E038B"/>
    <w:rsid w:val="006E07CB"/>
    <w:rsid w:val="006E0D30"/>
    <w:rsid w:val="006E0E10"/>
    <w:rsid w:val="006E0EEC"/>
    <w:rsid w:val="006E1A42"/>
    <w:rsid w:val="006E1CDF"/>
    <w:rsid w:val="006E20B3"/>
    <w:rsid w:val="006E2471"/>
    <w:rsid w:val="006E30F8"/>
    <w:rsid w:val="006E4C86"/>
    <w:rsid w:val="006E4ECE"/>
    <w:rsid w:val="006E530F"/>
    <w:rsid w:val="006E5414"/>
    <w:rsid w:val="006E633F"/>
    <w:rsid w:val="006E6537"/>
    <w:rsid w:val="006E6684"/>
    <w:rsid w:val="006E6DE7"/>
    <w:rsid w:val="006E70D9"/>
    <w:rsid w:val="006E762B"/>
    <w:rsid w:val="006E7ACA"/>
    <w:rsid w:val="006F0EAD"/>
    <w:rsid w:val="006F14A7"/>
    <w:rsid w:val="006F1DB2"/>
    <w:rsid w:val="006F2475"/>
    <w:rsid w:val="006F24AD"/>
    <w:rsid w:val="006F271E"/>
    <w:rsid w:val="006F34F6"/>
    <w:rsid w:val="006F49EC"/>
    <w:rsid w:val="006F4E14"/>
    <w:rsid w:val="006F4E4D"/>
    <w:rsid w:val="006F5B61"/>
    <w:rsid w:val="006F5FCC"/>
    <w:rsid w:val="006F60C1"/>
    <w:rsid w:val="006F6844"/>
    <w:rsid w:val="006F6DE0"/>
    <w:rsid w:val="006F6EAF"/>
    <w:rsid w:val="006F798E"/>
    <w:rsid w:val="006F7A34"/>
    <w:rsid w:val="00700053"/>
    <w:rsid w:val="00700FF4"/>
    <w:rsid w:val="007013EE"/>
    <w:rsid w:val="00701B6E"/>
    <w:rsid w:val="007026FF"/>
    <w:rsid w:val="00702ACA"/>
    <w:rsid w:val="00702C1D"/>
    <w:rsid w:val="00703223"/>
    <w:rsid w:val="00703AC8"/>
    <w:rsid w:val="00703ADF"/>
    <w:rsid w:val="00703DEC"/>
    <w:rsid w:val="00703F3F"/>
    <w:rsid w:val="00703FE3"/>
    <w:rsid w:val="0070481F"/>
    <w:rsid w:val="00705557"/>
    <w:rsid w:val="007055F5"/>
    <w:rsid w:val="00705714"/>
    <w:rsid w:val="007065DF"/>
    <w:rsid w:val="00706C01"/>
    <w:rsid w:val="00706D38"/>
    <w:rsid w:val="00706DAE"/>
    <w:rsid w:val="007071C1"/>
    <w:rsid w:val="007076EF"/>
    <w:rsid w:val="00707BEF"/>
    <w:rsid w:val="00707EFD"/>
    <w:rsid w:val="0071062D"/>
    <w:rsid w:val="00710939"/>
    <w:rsid w:val="007109EE"/>
    <w:rsid w:val="00710B8D"/>
    <w:rsid w:val="00710CC5"/>
    <w:rsid w:val="00711241"/>
    <w:rsid w:val="00711D2B"/>
    <w:rsid w:val="007120BE"/>
    <w:rsid w:val="007121D5"/>
    <w:rsid w:val="007122B6"/>
    <w:rsid w:val="00712547"/>
    <w:rsid w:val="007127B7"/>
    <w:rsid w:val="007127E7"/>
    <w:rsid w:val="00712854"/>
    <w:rsid w:val="00712A4B"/>
    <w:rsid w:val="007130C9"/>
    <w:rsid w:val="007147B6"/>
    <w:rsid w:val="00715060"/>
    <w:rsid w:val="0071578C"/>
    <w:rsid w:val="007157DE"/>
    <w:rsid w:val="00715940"/>
    <w:rsid w:val="00715AD2"/>
    <w:rsid w:val="00715E1D"/>
    <w:rsid w:val="00716280"/>
    <w:rsid w:val="00716A70"/>
    <w:rsid w:val="00716B2D"/>
    <w:rsid w:val="00717296"/>
    <w:rsid w:val="0071796F"/>
    <w:rsid w:val="00717E15"/>
    <w:rsid w:val="007203AF"/>
    <w:rsid w:val="00720567"/>
    <w:rsid w:val="007209F6"/>
    <w:rsid w:val="00720B8C"/>
    <w:rsid w:val="00721B2A"/>
    <w:rsid w:val="00721C49"/>
    <w:rsid w:val="0072276F"/>
    <w:rsid w:val="00722A66"/>
    <w:rsid w:val="00722A80"/>
    <w:rsid w:val="00723BBC"/>
    <w:rsid w:val="00723E0A"/>
    <w:rsid w:val="00724266"/>
    <w:rsid w:val="00724C20"/>
    <w:rsid w:val="00725388"/>
    <w:rsid w:val="0072554E"/>
    <w:rsid w:val="00725551"/>
    <w:rsid w:val="00725EF6"/>
    <w:rsid w:val="007265E7"/>
    <w:rsid w:val="0072669E"/>
    <w:rsid w:val="00727969"/>
    <w:rsid w:val="00727972"/>
    <w:rsid w:val="00727978"/>
    <w:rsid w:val="00727AEA"/>
    <w:rsid w:val="00727CF5"/>
    <w:rsid w:val="00727FA6"/>
    <w:rsid w:val="0073015A"/>
    <w:rsid w:val="007305F1"/>
    <w:rsid w:val="00730645"/>
    <w:rsid w:val="00730978"/>
    <w:rsid w:val="00730CB3"/>
    <w:rsid w:val="00731654"/>
    <w:rsid w:val="0073172F"/>
    <w:rsid w:val="007317C4"/>
    <w:rsid w:val="00731A0B"/>
    <w:rsid w:val="0073229F"/>
    <w:rsid w:val="00734510"/>
    <w:rsid w:val="00734526"/>
    <w:rsid w:val="007348EF"/>
    <w:rsid w:val="00734AC3"/>
    <w:rsid w:val="00734C64"/>
    <w:rsid w:val="007363D6"/>
    <w:rsid w:val="00737602"/>
    <w:rsid w:val="00737621"/>
    <w:rsid w:val="00737747"/>
    <w:rsid w:val="007379D8"/>
    <w:rsid w:val="00737FF9"/>
    <w:rsid w:val="0074024C"/>
    <w:rsid w:val="00740584"/>
    <w:rsid w:val="00740684"/>
    <w:rsid w:val="0074079D"/>
    <w:rsid w:val="00741C3B"/>
    <w:rsid w:val="00741D49"/>
    <w:rsid w:val="00741F6F"/>
    <w:rsid w:val="007421C1"/>
    <w:rsid w:val="00742321"/>
    <w:rsid w:val="007423B0"/>
    <w:rsid w:val="007424CE"/>
    <w:rsid w:val="007428AB"/>
    <w:rsid w:val="00743227"/>
    <w:rsid w:val="00743510"/>
    <w:rsid w:val="00743AF5"/>
    <w:rsid w:val="007454E5"/>
    <w:rsid w:val="0074620A"/>
    <w:rsid w:val="00746302"/>
    <w:rsid w:val="007467D2"/>
    <w:rsid w:val="00746F16"/>
    <w:rsid w:val="00747415"/>
    <w:rsid w:val="00750CBB"/>
    <w:rsid w:val="0075105E"/>
    <w:rsid w:val="00751887"/>
    <w:rsid w:val="00751A59"/>
    <w:rsid w:val="00751AF4"/>
    <w:rsid w:val="00751ED8"/>
    <w:rsid w:val="00752037"/>
    <w:rsid w:val="007522C6"/>
    <w:rsid w:val="0075234A"/>
    <w:rsid w:val="007525F7"/>
    <w:rsid w:val="00752922"/>
    <w:rsid w:val="00752953"/>
    <w:rsid w:val="00752E80"/>
    <w:rsid w:val="00753D48"/>
    <w:rsid w:val="00753DAD"/>
    <w:rsid w:val="00753FC0"/>
    <w:rsid w:val="007540A2"/>
    <w:rsid w:val="0075575F"/>
    <w:rsid w:val="007559BF"/>
    <w:rsid w:val="007561E3"/>
    <w:rsid w:val="007562C6"/>
    <w:rsid w:val="007567EA"/>
    <w:rsid w:val="0075750E"/>
    <w:rsid w:val="00757C0C"/>
    <w:rsid w:val="00760D6A"/>
    <w:rsid w:val="00761363"/>
    <w:rsid w:val="007613BC"/>
    <w:rsid w:val="007614D4"/>
    <w:rsid w:val="00761732"/>
    <w:rsid w:val="007619D5"/>
    <w:rsid w:val="00761CE9"/>
    <w:rsid w:val="00762479"/>
    <w:rsid w:val="00762653"/>
    <w:rsid w:val="007628BB"/>
    <w:rsid w:val="00763190"/>
    <w:rsid w:val="00763F24"/>
    <w:rsid w:val="0076409E"/>
    <w:rsid w:val="00764215"/>
    <w:rsid w:val="0076442E"/>
    <w:rsid w:val="00764823"/>
    <w:rsid w:val="00764A08"/>
    <w:rsid w:val="00764FCE"/>
    <w:rsid w:val="007652F9"/>
    <w:rsid w:val="00765418"/>
    <w:rsid w:val="00765B31"/>
    <w:rsid w:val="00765F7F"/>
    <w:rsid w:val="007660FE"/>
    <w:rsid w:val="007662ED"/>
    <w:rsid w:val="007663F9"/>
    <w:rsid w:val="0076692C"/>
    <w:rsid w:val="00766D7A"/>
    <w:rsid w:val="0076725C"/>
    <w:rsid w:val="007677A4"/>
    <w:rsid w:val="0076794E"/>
    <w:rsid w:val="00770491"/>
    <w:rsid w:val="007706BA"/>
    <w:rsid w:val="00770F70"/>
    <w:rsid w:val="007715CB"/>
    <w:rsid w:val="0077200F"/>
    <w:rsid w:val="00772344"/>
    <w:rsid w:val="00772EAC"/>
    <w:rsid w:val="00773340"/>
    <w:rsid w:val="007739DF"/>
    <w:rsid w:val="00773D39"/>
    <w:rsid w:val="00774286"/>
    <w:rsid w:val="00775081"/>
    <w:rsid w:val="00775686"/>
    <w:rsid w:val="0077600D"/>
    <w:rsid w:val="00776530"/>
    <w:rsid w:val="00776C76"/>
    <w:rsid w:val="00776D6A"/>
    <w:rsid w:val="00776E2F"/>
    <w:rsid w:val="007774FA"/>
    <w:rsid w:val="00777A34"/>
    <w:rsid w:val="00780D9E"/>
    <w:rsid w:val="00781946"/>
    <w:rsid w:val="007819EC"/>
    <w:rsid w:val="00782521"/>
    <w:rsid w:val="00782CD1"/>
    <w:rsid w:val="0078306E"/>
    <w:rsid w:val="00783482"/>
    <w:rsid w:val="00783D62"/>
    <w:rsid w:val="00784451"/>
    <w:rsid w:val="007848D5"/>
    <w:rsid w:val="00785973"/>
    <w:rsid w:val="00786591"/>
    <w:rsid w:val="00786825"/>
    <w:rsid w:val="00787157"/>
    <w:rsid w:val="00787188"/>
    <w:rsid w:val="00787348"/>
    <w:rsid w:val="0078768D"/>
    <w:rsid w:val="00787EA9"/>
    <w:rsid w:val="00790270"/>
    <w:rsid w:val="0079065B"/>
    <w:rsid w:val="00790755"/>
    <w:rsid w:val="0079140A"/>
    <w:rsid w:val="00791F0C"/>
    <w:rsid w:val="00792728"/>
    <w:rsid w:val="00794966"/>
    <w:rsid w:val="00794E6C"/>
    <w:rsid w:val="007955DF"/>
    <w:rsid w:val="00795808"/>
    <w:rsid w:val="00795D26"/>
    <w:rsid w:val="007960BD"/>
    <w:rsid w:val="007961F7"/>
    <w:rsid w:val="0079656B"/>
    <w:rsid w:val="00797317"/>
    <w:rsid w:val="00797C60"/>
    <w:rsid w:val="007A014A"/>
    <w:rsid w:val="007A1276"/>
    <w:rsid w:val="007A1672"/>
    <w:rsid w:val="007A1C20"/>
    <w:rsid w:val="007A206E"/>
    <w:rsid w:val="007A244F"/>
    <w:rsid w:val="007A2941"/>
    <w:rsid w:val="007A2F21"/>
    <w:rsid w:val="007A2FB7"/>
    <w:rsid w:val="007A2FB9"/>
    <w:rsid w:val="007A32CB"/>
    <w:rsid w:val="007A359C"/>
    <w:rsid w:val="007A35B0"/>
    <w:rsid w:val="007A37ED"/>
    <w:rsid w:val="007A39F1"/>
    <w:rsid w:val="007A4108"/>
    <w:rsid w:val="007A4358"/>
    <w:rsid w:val="007A5040"/>
    <w:rsid w:val="007A5374"/>
    <w:rsid w:val="007A625A"/>
    <w:rsid w:val="007A626E"/>
    <w:rsid w:val="007A7B6F"/>
    <w:rsid w:val="007A7DA5"/>
    <w:rsid w:val="007B0646"/>
    <w:rsid w:val="007B0ECA"/>
    <w:rsid w:val="007B0F8E"/>
    <w:rsid w:val="007B1066"/>
    <w:rsid w:val="007B1577"/>
    <w:rsid w:val="007B166E"/>
    <w:rsid w:val="007B16EE"/>
    <w:rsid w:val="007B1862"/>
    <w:rsid w:val="007B3421"/>
    <w:rsid w:val="007B36E2"/>
    <w:rsid w:val="007B415C"/>
    <w:rsid w:val="007B4688"/>
    <w:rsid w:val="007B471A"/>
    <w:rsid w:val="007B562D"/>
    <w:rsid w:val="007B605A"/>
    <w:rsid w:val="007B60E4"/>
    <w:rsid w:val="007B6172"/>
    <w:rsid w:val="007B6A01"/>
    <w:rsid w:val="007B7F61"/>
    <w:rsid w:val="007C0050"/>
    <w:rsid w:val="007C053A"/>
    <w:rsid w:val="007C07D4"/>
    <w:rsid w:val="007C094D"/>
    <w:rsid w:val="007C098A"/>
    <w:rsid w:val="007C1842"/>
    <w:rsid w:val="007C2071"/>
    <w:rsid w:val="007C2A2A"/>
    <w:rsid w:val="007C3350"/>
    <w:rsid w:val="007C3844"/>
    <w:rsid w:val="007C443E"/>
    <w:rsid w:val="007C4B2C"/>
    <w:rsid w:val="007C4E60"/>
    <w:rsid w:val="007C4EA8"/>
    <w:rsid w:val="007C54F9"/>
    <w:rsid w:val="007C5539"/>
    <w:rsid w:val="007C5A65"/>
    <w:rsid w:val="007C5E5F"/>
    <w:rsid w:val="007C5FEF"/>
    <w:rsid w:val="007C621B"/>
    <w:rsid w:val="007C6344"/>
    <w:rsid w:val="007C6768"/>
    <w:rsid w:val="007C6FF1"/>
    <w:rsid w:val="007C7884"/>
    <w:rsid w:val="007C7A18"/>
    <w:rsid w:val="007D04CD"/>
    <w:rsid w:val="007D06AD"/>
    <w:rsid w:val="007D1D19"/>
    <w:rsid w:val="007D1E20"/>
    <w:rsid w:val="007D1E4D"/>
    <w:rsid w:val="007D2648"/>
    <w:rsid w:val="007D2CCD"/>
    <w:rsid w:val="007D2EB5"/>
    <w:rsid w:val="007D322D"/>
    <w:rsid w:val="007D3A82"/>
    <w:rsid w:val="007D3BFE"/>
    <w:rsid w:val="007D3DDC"/>
    <w:rsid w:val="007D4676"/>
    <w:rsid w:val="007D4BD0"/>
    <w:rsid w:val="007D50A4"/>
    <w:rsid w:val="007D50D9"/>
    <w:rsid w:val="007D5F80"/>
    <w:rsid w:val="007D6191"/>
    <w:rsid w:val="007D6483"/>
    <w:rsid w:val="007D6843"/>
    <w:rsid w:val="007D6989"/>
    <w:rsid w:val="007D6DDC"/>
    <w:rsid w:val="007D6E89"/>
    <w:rsid w:val="007D737D"/>
    <w:rsid w:val="007D7672"/>
    <w:rsid w:val="007D7A58"/>
    <w:rsid w:val="007E0E7F"/>
    <w:rsid w:val="007E14F9"/>
    <w:rsid w:val="007E189E"/>
    <w:rsid w:val="007E269E"/>
    <w:rsid w:val="007E2EB0"/>
    <w:rsid w:val="007E3039"/>
    <w:rsid w:val="007E3D6B"/>
    <w:rsid w:val="007E40A0"/>
    <w:rsid w:val="007E4A34"/>
    <w:rsid w:val="007E4E15"/>
    <w:rsid w:val="007E4F1B"/>
    <w:rsid w:val="007E53E2"/>
    <w:rsid w:val="007E5930"/>
    <w:rsid w:val="007E5D2D"/>
    <w:rsid w:val="007E6583"/>
    <w:rsid w:val="007E7051"/>
    <w:rsid w:val="007E7CA2"/>
    <w:rsid w:val="007E7CF3"/>
    <w:rsid w:val="007F0135"/>
    <w:rsid w:val="007F04E9"/>
    <w:rsid w:val="007F04EA"/>
    <w:rsid w:val="007F0E24"/>
    <w:rsid w:val="007F13BA"/>
    <w:rsid w:val="007F1718"/>
    <w:rsid w:val="007F1A0D"/>
    <w:rsid w:val="007F1CFF"/>
    <w:rsid w:val="007F241D"/>
    <w:rsid w:val="007F273B"/>
    <w:rsid w:val="007F2F3B"/>
    <w:rsid w:val="007F3733"/>
    <w:rsid w:val="007F3FE0"/>
    <w:rsid w:val="007F438D"/>
    <w:rsid w:val="007F4539"/>
    <w:rsid w:val="007F46F0"/>
    <w:rsid w:val="007F4B31"/>
    <w:rsid w:val="007F4DDF"/>
    <w:rsid w:val="007F5636"/>
    <w:rsid w:val="007F593D"/>
    <w:rsid w:val="007F60FA"/>
    <w:rsid w:val="007F6149"/>
    <w:rsid w:val="007F62DF"/>
    <w:rsid w:val="007F6CC3"/>
    <w:rsid w:val="007F70F3"/>
    <w:rsid w:val="00800A05"/>
    <w:rsid w:val="00800AAD"/>
    <w:rsid w:val="00800EED"/>
    <w:rsid w:val="00800FD6"/>
    <w:rsid w:val="00801797"/>
    <w:rsid w:val="00802275"/>
    <w:rsid w:val="008025D6"/>
    <w:rsid w:val="00802823"/>
    <w:rsid w:val="0080290F"/>
    <w:rsid w:val="00802EFE"/>
    <w:rsid w:val="00803AA7"/>
    <w:rsid w:val="0080420E"/>
    <w:rsid w:val="008042EA"/>
    <w:rsid w:val="0080446E"/>
    <w:rsid w:val="00804653"/>
    <w:rsid w:val="00804CCC"/>
    <w:rsid w:val="00805045"/>
    <w:rsid w:val="008050B8"/>
    <w:rsid w:val="00805432"/>
    <w:rsid w:val="00806031"/>
    <w:rsid w:val="00806624"/>
    <w:rsid w:val="00807057"/>
    <w:rsid w:val="00807118"/>
    <w:rsid w:val="008071C1"/>
    <w:rsid w:val="00807C4E"/>
    <w:rsid w:val="008100E1"/>
    <w:rsid w:val="00810E07"/>
    <w:rsid w:val="00810EAF"/>
    <w:rsid w:val="008113EB"/>
    <w:rsid w:val="008129E7"/>
    <w:rsid w:val="00812DB0"/>
    <w:rsid w:val="008131C8"/>
    <w:rsid w:val="008132C7"/>
    <w:rsid w:val="00813855"/>
    <w:rsid w:val="008138FA"/>
    <w:rsid w:val="00813D11"/>
    <w:rsid w:val="00814451"/>
    <w:rsid w:val="008146D4"/>
    <w:rsid w:val="00814786"/>
    <w:rsid w:val="008147E7"/>
    <w:rsid w:val="00815689"/>
    <w:rsid w:val="00815D2B"/>
    <w:rsid w:val="008166D4"/>
    <w:rsid w:val="00816F0F"/>
    <w:rsid w:val="0081754C"/>
    <w:rsid w:val="008179C2"/>
    <w:rsid w:val="00817AD8"/>
    <w:rsid w:val="00817D8D"/>
    <w:rsid w:val="008203F3"/>
    <w:rsid w:val="00820604"/>
    <w:rsid w:val="00820D4C"/>
    <w:rsid w:val="00822521"/>
    <w:rsid w:val="00822596"/>
    <w:rsid w:val="00822A52"/>
    <w:rsid w:val="00822AF6"/>
    <w:rsid w:val="00822D19"/>
    <w:rsid w:val="008239BE"/>
    <w:rsid w:val="00823B03"/>
    <w:rsid w:val="00823B63"/>
    <w:rsid w:val="00823B6B"/>
    <w:rsid w:val="008253E2"/>
    <w:rsid w:val="00825FE8"/>
    <w:rsid w:val="00826A8E"/>
    <w:rsid w:val="00827459"/>
    <w:rsid w:val="008274B4"/>
    <w:rsid w:val="00827591"/>
    <w:rsid w:val="00830518"/>
    <w:rsid w:val="0083064A"/>
    <w:rsid w:val="0083082C"/>
    <w:rsid w:val="00830C6B"/>
    <w:rsid w:val="00830F6A"/>
    <w:rsid w:val="008315CA"/>
    <w:rsid w:val="00831690"/>
    <w:rsid w:val="00831B68"/>
    <w:rsid w:val="00831BAA"/>
    <w:rsid w:val="00831C01"/>
    <w:rsid w:val="00832457"/>
    <w:rsid w:val="00833D8A"/>
    <w:rsid w:val="00834489"/>
    <w:rsid w:val="0083485D"/>
    <w:rsid w:val="00834B77"/>
    <w:rsid w:val="00834B9E"/>
    <w:rsid w:val="00834CEF"/>
    <w:rsid w:val="00835389"/>
    <w:rsid w:val="00836AB7"/>
    <w:rsid w:val="00836C01"/>
    <w:rsid w:val="008375AC"/>
    <w:rsid w:val="00837ED9"/>
    <w:rsid w:val="00840340"/>
    <w:rsid w:val="00840610"/>
    <w:rsid w:val="008409EF"/>
    <w:rsid w:val="00840B89"/>
    <w:rsid w:val="00840C26"/>
    <w:rsid w:val="00841422"/>
    <w:rsid w:val="00841424"/>
    <w:rsid w:val="00841456"/>
    <w:rsid w:val="00841951"/>
    <w:rsid w:val="00841CC4"/>
    <w:rsid w:val="008420D0"/>
    <w:rsid w:val="008425C0"/>
    <w:rsid w:val="00842DF8"/>
    <w:rsid w:val="008438A4"/>
    <w:rsid w:val="00843C96"/>
    <w:rsid w:val="008441EE"/>
    <w:rsid w:val="00844BFA"/>
    <w:rsid w:val="00844C05"/>
    <w:rsid w:val="00844DC4"/>
    <w:rsid w:val="0084624D"/>
    <w:rsid w:val="008462E9"/>
    <w:rsid w:val="00846610"/>
    <w:rsid w:val="008467E2"/>
    <w:rsid w:val="0084754D"/>
    <w:rsid w:val="0084756E"/>
    <w:rsid w:val="0084782B"/>
    <w:rsid w:val="00847AF4"/>
    <w:rsid w:val="008500CB"/>
    <w:rsid w:val="0085010E"/>
    <w:rsid w:val="00850C3B"/>
    <w:rsid w:val="00850FD1"/>
    <w:rsid w:val="00851351"/>
    <w:rsid w:val="00851A6D"/>
    <w:rsid w:val="00851CF3"/>
    <w:rsid w:val="00851DD2"/>
    <w:rsid w:val="00851EE3"/>
    <w:rsid w:val="00851F49"/>
    <w:rsid w:val="008523E3"/>
    <w:rsid w:val="00852A5C"/>
    <w:rsid w:val="00852E1B"/>
    <w:rsid w:val="00853C79"/>
    <w:rsid w:val="00853DC7"/>
    <w:rsid w:val="008542EC"/>
    <w:rsid w:val="0085454C"/>
    <w:rsid w:val="008547AF"/>
    <w:rsid w:val="00854B14"/>
    <w:rsid w:val="008550EE"/>
    <w:rsid w:val="00855367"/>
    <w:rsid w:val="0085668D"/>
    <w:rsid w:val="008567C3"/>
    <w:rsid w:val="00856B85"/>
    <w:rsid w:val="008578E8"/>
    <w:rsid w:val="00857C4F"/>
    <w:rsid w:val="00857DD0"/>
    <w:rsid w:val="00860399"/>
    <w:rsid w:val="008604CD"/>
    <w:rsid w:val="00860D39"/>
    <w:rsid w:val="00861D3B"/>
    <w:rsid w:val="00861E2A"/>
    <w:rsid w:val="0086247D"/>
    <w:rsid w:val="0086299C"/>
    <w:rsid w:val="0086319D"/>
    <w:rsid w:val="008632F5"/>
    <w:rsid w:val="008637AE"/>
    <w:rsid w:val="008637F8"/>
    <w:rsid w:val="00864281"/>
    <w:rsid w:val="0086467B"/>
    <w:rsid w:val="0086484B"/>
    <w:rsid w:val="00864BD9"/>
    <w:rsid w:val="00865144"/>
    <w:rsid w:val="00865463"/>
    <w:rsid w:val="00865AE0"/>
    <w:rsid w:val="00865F4D"/>
    <w:rsid w:val="00865F87"/>
    <w:rsid w:val="00866EF8"/>
    <w:rsid w:val="008701AA"/>
    <w:rsid w:val="00870757"/>
    <w:rsid w:val="008710E9"/>
    <w:rsid w:val="0087131A"/>
    <w:rsid w:val="00871D67"/>
    <w:rsid w:val="00871F75"/>
    <w:rsid w:val="00873057"/>
    <w:rsid w:val="00873D10"/>
    <w:rsid w:val="00873F5C"/>
    <w:rsid w:val="0087433C"/>
    <w:rsid w:val="00874913"/>
    <w:rsid w:val="00874F57"/>
    <w:rsid w:val="008750AE"/>
    <w:rsid w:val="0087536E"/>
    <w:rsid w:val="00875657"/>
    <w:rsid w:val="008757AC"/>
    <w:rsid w:val="0087595D"/>
    <w:rsid w:val="00876113"/>
    <w:rsid w:val="008767C7"/>
    <w:rsid w:val="0087719B"/>
    <w:rsid w:val="0087767F"/>
    <w:rsid w:val="00877A1F"/>
    <w:rsid w:val="00877BB6"/>
    <w:rsid w:val="00877C77"/>
    <w:rsid w:val="0088000B"/>
    <w:rsid w:val="008804ED"/>
    <w:rsid w:val="00880654"/>
    <w:rsid w:val="0088093A"/>
    <w:rsid w:val="00880CB2"/>
    <w:rsid w:val="00881399"/>
    <w:rsid w:val="00881416"/>
    <w:rsid w:val="00881567"/>
    <w:rsid w:val="00881B6A"/>
    <w:rsid w:val="00881DB3"/>
    <w:rsid w:val="00881F70"/>
    <w:rsid w:val="00881F85"/>
    <w:rsid w:val="008823FE"/>
    <w:rsid w:val="008826B0"/>
    <w:rsid w:val="0088284E"/>
    <w:rsid w:val="00882ACD"/>
    <w:rsid w:val="0088384F"/>
    <w:rsid w:val="00884007"/>
    <w:rsid w:val="00884184"/>
    <w:rsid w:val="008841F7"/>
    <w:rsid w:val="008842CB"/>
    <w:rsid w:val="00884D89"/>
    <w:rsid w:val="00884F70"/>
    <w:rsid w:val="0088525B"/>
    <w:rsid w:val="008852BE"/>
    <w:rsid w:val="00886141"/>
    <w:rsid w:val="00886DAE"/>
    <w:rsid w:val="00890296"/>
    <w:rsid w:val="00890A65"/>
    <w:rsid w:val="00890BE5"/>
    <w:rsid w:val="00891CC2"/>
    <w:rsid w:val="00892036"/>
    <w:rsid w:val="0089248B"/>
    <w:rsid w:val="00892577"/>
    <w:rsid w:val="008926FA"/>
    <w:rsid w:val="008929A3"/>
    <w:rsid w:val="00893571"/>
    <w:rsid w:val="00894359"/>
    <w:rsid w:val="00894B6E"/>
    <w:rsid w:val="0089578A"/>
    <w:rsid w:val="00896120"/>
    <w:rsid w:val="00896545"/>
    <w:rsid w:val="0089669B"/>
    <w:rsid w:val="0089690C"/>
    <w:rsid w:val="00896C4C"/>
    <w:rsid w:val="0089712C"/>
    <w:rsid w:val="00897154"/>
    <w:rsid w:val="00897DA6"/>
    <w:rsid w:val="008A0084"/>
    <w:rsid w:val="008A03F0"/>
    <w:rsid w:val="008A0858"/>
    <w:rsid w:val="008A0B4A"/>
    <w:rsid w:val="008A0CA1"/>
    <w:rsid w:val="008A1046"/>
    <w:rsid w:val="008A2F4B"/>
    <w:rsid w:val="008A30BC"/>
    <w:rsid w:val="008A328B"/>
    <w:rsid w:val="008A3392"/>
    <w:rsid w:val="008A3A29"/>
    <w:rsid w:val="008A44EB"/>
    <w:rsid w:val="008A46F3"/>
    <w:rsid w:val="008A55EC"/>
    <w:rsid w:val="008A5626"/>
    <w:rsid w:val="008A5D4D"/>
    <w:rsid w:val="008A6117"/>
    <w:rsid w:val="008A6421"/>
    <w:rsid w:val="008A65AD"/>
    <w:rsid w:val="008A687D"/>
    <w:rsid w:val="008A712E"/>
    <w:rsid w:val="008A753D"/>
    <w:rsid w:val="008A75E8"/>
    <w:rsid w:val="008A7B9E"/>
    <w:rsid w:val="008A7F88"/>
    <w:rsid w:val="008B021B"/>
    <w:rsid w:val="008B0351"/>
    <w:rsid w:val="008B04C1"/>
    <w:rsid w:val="008B08D3"/>
    <w:rsid w:val="008B132C"/>
    <w:rsid w:val="008B13A7"/>
    <w:rsid w:val="008B1629"/>
    <w:rsid w:val="008B1B65"/>
    <w:rsid w:val="008B2303"/>
    <w:rsid w:val="008B23E2"/>
    <w:rsid w:val="008B2BBF"/>
    <w:rsid w:val="008B3048"/>
    <w:rsid w:val="008B36B3"/>
    <w:rsid w:val="008B382B"/>
    <w:rsid w:val="008B4484"/>
    <w:rsid w:val="008B4B02"/>
    <w:rsid w:val="008B5303"/>
    <w:rsid w:val="008B5544"/>
    <w:rsid w:val="008B554E"/>
    <w:rsid w:val="008B56BD"/>
    <w:rsid w:val="008B5C30"/>
    <w:rsid w:val="008B5C4C"/>
    <w:rsid w:val="008B5D9E"/>
    <w:rsid w:val="008B61A2"/>
    <w:rsid w:val="008B63B2"/>
    <w:rsid w:val="008B6718"/>
    <w:rsid w:val="008B781C"/>
    <w:rsid w:val="008B7944"/>
    <w:rsid w:val="008B7B3F"/>
    <w:rsid w:val="008B7E39"/>
    <w:rsid w:val="008B7E67"/>
    <w:rsid w:val="008C0C5B"/>
    <w:rsid w:val="008C13A0"/>
    <w:rsid w:val="008C16CF"/>
    <w:rsid w:val="008C1D8B"/>
    <w:rsid w:val="008C1DB2"/>
    <w:rsid w:val="008C1F63"/>
    <w:rsid w:val="008C2027"/>
    <w:rsid w:val="008C26CB"/>
    <w:rsid w:val="008C2BA8"/>
    <w:rsid w:val="008C2DA2"/>
    <w:rsid w:val="008C38CF"/>
    <w:rsid w:val="008C3C74"/>
    <w:rsid w:val="008C5181"/>
    <w:rsid w:val="008C531C"/>
    <w:rsid w:val="008C5AFD"/>
    <w:rsid w:val="008C62D8"/>
    <w:rsid w:val="008C68D2"/>
    <w:rsid w:val="008C6A49"/>
    <w:rsid w:val="008C6A55"/>
    <w:rsid w:val="008C6A5D"/>
    <w:rsid w:val="008C758F"/>
    <w:rsid w:val="008C7832"/>
    <w:rsid w:val="008C7878"/>
    <w:rsid w:val="008C7BEE"/>
    <w:rsid w:val="008D026D"/>
    <w:rsid w:val="008D0275"/>
    <w:rsid w:val="008D0330"/>
    <w:rsid w:val="008D1019"/>
    <w:rsid w:val="008D10A9"/>
    <w:rsid w:val="008D1277"/>
    <w:rsid w:val="008D1A49"/>
    <w:rsid w:val="008D1C31"/>
    <w:rsid w:val="008D1F2A"/>
    <w:rsid w:val="008D24BB"/>
    <w:rsid w:val="008D2756"/>
    <w:rsid w:val="008D28F7"/>
    <w:rsid w:val="008D3BD7"/>
    <w:rsid w:val="008D4266"/>
    <w:rsid w:val="008D4733"/>
    <w:rsid w:val="008D4D60"/>
    <w:rsid w:val="008D4F70"/>
    <w:rsid w:val="008D5D26"/>
    <w:rsid w:val="008D5FE7"/>
    <w:rsid w:val="008D69D3"/>
    <w:rsid w:val="008D71DA"/>
    <w:rsid w:val="008E0AF1"/>
    <w:rsid w:val="008E0D60"/>
    <w:rsid w:val="008E1A7F"/>
    <w:rsid w:val="008E1F26"/>
    <w:rsid w:val="008E2F64"/>
    <w:rsid w:val="008E31EB"/>
    <w:rsid w:val="008E34BB"/>
    <w:rsid w:val="008E4670"/>
    <w:rsid w:val="008E48E0"/>
    <w:rsid w:val="008E4AA8"/>
    <w:rsid w:val="008E4E4B"/>
    <w:rsid w:val="008E5459"/>
    <w:rsid w:val="008E66F4"/>
    <w:rsid w:val="008E6809"/>
    <w:rsid w:val="008E6B0A"/>
    <w:rsid w:val="008E74F0"/>
    <w:rsid w:val="008E7890"/>
    <w:rsid w:val="008E78A3"/>
    <w:rsid w:val="008E797C"/>
    <w:rsid w:val="008E7F8E"/>
    <w:rsid w:val="008F026E"/>
    <w:rsid w:val="008F0983"/>
    <w:rsid w:val="008F0C64"/>
    <w:rsid w:val="008F0E0C"/>
    <w:rsid w:val="008F1591"/>
    <w:rsid w:val="008F18E6"/>
    <w:rsid w:val="008F2E48"/>
    <w:rsid w:val="008F2FA4"/>
    <w:rsid w:val="008F374C"/>
    <w:rsid w:val="008F38CC"/>
    <w:rsid w:val="008F3B0F"/>
    <w:rsid w:val="008F467F"/>
    <w:rsid w:val="008F541E"/>
    <w:rsid w:val="008F5CCA"/>
    <w:rsid w:val="008F5E1F"/>
    <w:rsid w:val="008F5FD8"/>
    <w:rsid w:val="008F61CF"/>
    <w:rsid w:val="008F63F7"/>
    <w:rsid w:val="008F6911"/>
    <w:rsid w:val="008F6C10"/>
    <w:rsid w:val="008F6CF5"/>
    <w:rsid w:val="008F7327"/>
    <w:rsid w:val="008F7377"/>
    <w:rsid w:val="008F7558"/>
    <w:rsid w:val="008F7E0E"/>
    <w:rsid w:val="008F7EB2"/>
    <w:rsid w:val="00900744"/>
    <w:rsid w:val="00900ABF"/>
    <w:rsid w:val="009012A9"/>
    <w:rsid w:val="00901444"/>
    <w:rsid w:val="0090156F"/>
    <w:rsid w:val="009016B9"/>
    <w:rsid w:val="009019BE"/>
    <w:rsid w:val="00901DED"/>
    <w:rsid w:val="00902154"/>
    <w:rsid w:val="009025D4"/>
    <w:rsid w:val="00902A1B"/>
    <w:rsid w:val="009030DD"/>
    <w:rsid w:val="00903444"/>
    <w:rsid w:val="00903559"/>
    <w:rsid w:val="00903854"/>
    <w:rsid w:val="00903B9F"/>
    <w:rsid w:val="00903D9A"/>
    <w:rsid w:val="00903E35"/>
    <w:rsid w:val="00904BBB"/>
    <w:rsid w:val="00904ED2"/>
    <w:rsid w:val="009057A9"/>
    <w:rsid w:val="009057FB"/>
    <w:rsid w:val="0090593B"/>
    <w:rsid w:val="00905B83"/>
    <w:rsid w:val="00905BE0"/>
    <w:rsid w:val="00905C7B"/>
    <w:rsid w:val="00906025"/>
    <w:rsid w:val="009064C1"/>
    <w:rsid w:val="00906557"/>
    <w:rsid w:val="00906577"/>
    <w:rsid w:val="009068B8"/>
    <w:rsid w:val="009069A3"/>
    <w:rsid w:val="009071D5"/>
    <w:rsid w:val="00907427"/>
    <w:rsid w:val="0090795D"/>
    <w:rsid w:val="009102CB"/>
    <w:rsid w:val="00910937"/>
    <w:rsid w:val="0091106D"/>
    <w:rsid w:val="009114C8"/>
    <w:rsid w:val="009118DD"/>
    <w:rsid w:val="00911F57"/>
    <w:rsid w:val="00912486"/>
    <w:rsid w:val="009126A4"/>
    <w:rsid w:val="00912860"/>
    <w:rsid w:val="00912F67"/>
    <w:rsid w:val="009130FF"/>
    <w:rsid w:val="009132F5"/>
    <w:rsid w:val="00913319"/>
    <w:rsid w:val="00913321"/>
    <w:rsid w:val="00913792"/>
    <w:rsid w:val="00913D5D"/>
    <w:rsid w:val="00914012"/>
    <w:rsid w:val="00914A9A"/>
    <w:rsid w:val="00914C4A"/>
    <w:rsid w:val="00914D6C"/>
    <w:rsid w:val="0091511C"/>
    <w:rsid w:val="00915EA7"/>
    <w:rsid w:val="00916208"/>
    <w:rsid w:val="00916994"/>
    <w:rsid w:val="00916B5B"/>
    <w:rsid w:val="00917599"/>
    <w:rsid w:val="00917ABF"/>
    <w:rsid w:val="00917D5E"/>
    <w:rsid w:val="00917EBB"/>
    <w:rsid w:val="009205F2"/>
    <w:rsid w:val="0092079A"/>
    <w:rsid w:val="00920DE6"/>
    <w:rsid w:val="0092110E"/>
    <w:rsid w:val="0092180E"/>
    <w:rsid w:val="00921BFD"/>
    <w:rsid w:val="00921C30"/>
    <w:rsid w:val="00921E44"/>
    <w:rsid w:val="00921FBE"/>
    <w:rsid w:val="00922F5D"/>
    <w:rsid w:val="00923D92"/>
    <w:rsid w:val="009240E4"/>
    <w:rsid w:val="0092472A"/>
    <w:rsid w:val="00924AB3"/>
    <w:rsid w:val="00924C91"/>
    <w:rsid w:val="00924FDD"/>
    <w:rsid w:val="00925D58"/>
    <w:rsid w:val="00925E43"/>
    <w:rsid w:val="00925E87"/>
    <w:rsid w:val="00925F38"/>
    <w:rsid w:val="009276F2"/>
    <w:rsid w:val="0092777E"/>
    <w:rsid w:val="00927907"/>
    <w:rsid w:val="00927D47"/>
    <w:rsid w:val="00927F69"/>
    <w:rsid w:val="0093037A"/>
    <w:rsid w:val="00930586"/>
    <w:rsid w:val="0093094D"/>
    <w:rsid w:val="00930FF2"/>
    <w:rsid w:val="0093106D"/>
    <w:rsid w:val="00931071"/>
    <w:rsid w:val="009311F4"/>
    <w:rsid w:val="0093139A"/>
    <w:rsid w:val="0093161A"/>
    <w:rsid w:val="00931C63"/>
    <w:rsid w:val="00932314"/>
    <w:rsid w:val="0093257F"/>
    <w:rsid w:val="00932C48"/>
    <w:rsid w:val="00932E24"/>
    <w:rsid w:val="00932F64"/>
    <w:rsid w:val="009337A5"/>
    <w:rsid w:val="00934A7C"/>
    <w:rsid w:val="00934D6D"/>
    <w:rsid w:val="0093549A"/>
    <w:rsid w:val="00935E36"/>
    <w:rsid w:val="0093611D"/>
    <w:rsid w:val="00936C71"/>
    <w:rsid w:val="00936E7B"/>
    <w:rsid w:val="00940BFF"/>
    <w:rsid w:val="00940D32"/>
    <w:rsid w:val="00941736"/>
    <w:rsid w:val="00941A66"/>
    <w:rsid w:val="00941BDA"/>
    <w:rsid w:val="00942186"/>
    <w:rsid w:val="009422AA"/>
    <w:rsid w:val="009424D2"/>
    <w:rsid w:val="0094268E"/>
    <w:rsid w:val="00943394"/>
    <w:rsid w:val="009438ED"/>
    <w:rsid w:val="0094452D"/>
    <w:rsid w:val="00944B9C"/>
    <w:rsid w:val="00945160"/>
    <w:rsid w:val="009451F2"/>
    <w:rsid w:val="00945831"/>
    <w:rsid w:val="009459E4"/>
    <w:rsid w:val="00945C78"/>
    <w:rsid w:val="00947A6B"/>
    <w:rsid w:val="00947B33"/>
    <w:rsid w:val="00950DC6"/>
    <w:rsid w:val="009510F9"/>
    <w:rsid w:val="009514ED"/>
    <w:rsid w:val="0095180E"/>
    <w:rsid w:val="00951887"/>
    <w:rsid w:val="009518FD"/>
    <w:rsid w:val="00951C92"/>
    <w:rsid w:val="009521EE"/>
    <w:rsid w:val="00952288"/>
    <w:rsid w:val="009525C9"/>
    <w:rsid w:val="00952F9F"/>
    <w:rsid w:val="009530E7"/>
    <w:rsid w:val="0095326D"/>
    <w:rsid w:val="00953865"/>
    <w:rsid w:val="00953913"/>
    <w:rsid w:val="0095427F"/>
    <w:rsid w:val="00954937"/>
    <w:rsid w:val="00955B28"/>
    <w:rsid w:val="00955E1F"/>
    <w:rsid w:val="00956362"/>
    <w:rsid w:val="00956835"/>
    <w:rsid w:val="0095697F"/>
    <w:rsid w:val="00956A40"/>
    <w:rsid w:val="00956DBE"/>
    <w:rsid w:val="00957DB4"/>
    <w:rsid w:val="00960593"/>
    <w:rsid w:val="00960C39"/>
    <w:rsid w:val="00960C84"/>
    <w:rsid w:val="00961656"/>
    <w:rsid w:val="00961AA6"/>
    <w:rsid w:val="00961BF5"/>
    <w:rsid w:val="00961D27"/>
    <w:rsid w:val="00962204"/>
    <w:rsid w:val="00962571"/>
    <w:rsid w:val="0096266C"/>
    <w:rsid w:val="009627F3"/>
    <w:rsid w:val="00962A7B"/>
    <w:rsid w:val="00962F70"/>
    <w:rsid w:val="009630C6"/>
    <w:rsid w:val="0096356A"/>
    <w:rsid w:val="00963EA3"/>
    <w:rsid w:val="0096505C"/>
    <w:rsid w:val="00965881"/>
    <w:rsid w:val="00965E58"/>
    <w:rsid w:val="00966316"/>
    <w:rsid w:val="009666A6"/>
    <w:rsid w:val="00966E08"/>
    <w:rsid w:val="00966F4E"/>
    <w:rsid w:val="00967505"/>
    <w:rsid w:val="00967FE8"/>
    <w:rsid w:val="0097015C"/>
    <w:rsid w:val="00970206"/>
    <w:rsid w:val="00970273"/>
    <w:rsid w:val="0097134F"/>
    <w:rsid w:val="00971BDB"/>
    <w:rsid w:val="009721AB"/>
    <w:rsid w:val="009722ED"/>
    <w:rsid w:val="00972C76"/>
    <w:rsid w:val="00972E23"/>
    <w:rsid w:val="00972F7D"/>
    <w:rsid w:val="00973200"/>
    <w:rsid w:val="009737E8"/>
    <w:rsid w:val="00973B9B"/>
    <w:rsid w:val="0097406E"/>
    <w:rsid w:val="009741CB"/>
    <w:rsid w:val="0097467A"/>
    <w:rsid w:val="0097497B"/>
    <w:rsid w:val="00975212"/>
    <w:rsid w:val="0097524E"/>
    <w:rsid w:val="0097548C"/>
    <w:rsid w:val="009758A8"/>
    <w:rsid w:val="00975C15"/>
    <w:rsid w:val="00976185"/>
    <w:rsid w:val="00976863"/>
    <w:rsid w:val="00977FE7"/>
    <w:rsid w:val="00980215"/>
    <w:rsid w:val="0098045F"/>
    <w:rsid w:val="009805DB"/>
    <w:rsid w:val="00980C52"/>
    <w:rsid w:val="00981505"/>
    <w:rsid w:val="00981B23"/>
    <w:rsid w:val="00982911"/>
    <w:rsid w:val="00982D93"/>
    <w:rsid w:val="0098310D"/>
    <w:rsid w:val="00983CA1"/>
    <w:rsid w:val="00983D6F"/>
    <w:rsid w:val="009842B4"/>
    <w:rsid w:val="0098444B"/>
    <w:rsid w:val="00984850"/>
    <w:rsid w:val="009848A4"/>
    <w:rsid w:val="009853F8"/>
    <w:rsid w:val="0098571D"/>
    <w:rsid w:val="009860FF"/>
    <w:rsid w:val="00986664"/>
    <w:rsid w:val="00986B1E"/>
    <w:rsid w:val="00986D2C"/>
    <w:rsid w:val="00986E65"/>
    <w:rsid w:val="00987E0F"/>
    <w:rsid w:val="00990BDC"/>
    <w:rsid w:val="0099173D"/>
    <w:rsid w:val="00991EAB"/>
    <w:rsid w:val="00992257"/>
    <w:rsid w:val="00992B8C"/>
    <w:rsid w:val="00993859"/>
    <w:rsid w:val="00993DFF"/>
    <w:rsid w:val="00994336"/>
    <w:rsid w:val="00995121"/>
    <w:rsid w:val="0099522D"/>
    <w:rsid w:val="0099561A"/>
    <w:rsid w:val="00995834"/>
    <w:rsid w:val="00995DB9"/>
    <w:rsid w:val="0099610F"/>
    <w:rsid w:val="009962F3"/>
    <w:rsid w:val="00996801"/>
    <w:rsid w:val="0099708A"/>
    <w:rsid w:val="009971D2"/>
    <w:rsid w:val="009975FD"/>
    <w:rsid w:val="00997845"/>
    <w:rsid w:val="00997E60"/>
    <w:rsid w:val="009A04DE"/>
    <w:rsid w:val="009A0BB9"/>
    <w:rsid w:val="009A0EF6"/>
    <w:rsid w:val="009A11E1"/>
    <w:rsid w:val="009A1553"/>
    <w:rsid w:val="009A18C3"/>
    <w:rsid w:val="009A2012"/>
    <w:rsid w:val="009A22EA"/>
    <w:rsid w:val="009A265A"/>
    <w:rsid w:val="009A2D3D"/>
    <w:rsid w:val="009A2E3A"/>
    <w:rsid w:val="009A2F2A"/>
    <w:rsid w:val="009A38E7"/>
    <w:rsid w:val="009A3BAB"/>
    <w:rsid w:val="009A514D"/>
    <w:rsid w:val="009A6731"/>
    <w:rsid w:val="009A7132"/>
    <w:rsid w:val="009B00C5"/>
    <w:rsid w:val="009B0115"/>
    <w:rsid w:val="009B1294"/>
    <w:rsid w:val="009B18F6"/>
    <w:rsid w:val="009B1B4D"/>
    <w:rsid w:val="009B1F95"/>
    <w:rsid w:val="009B23C9"/>
    <w:rsid w:val="009B2E35"/>
    <w:rsid w:val="009B328C"/>
    <w:rsid w:val="009B3D2A"/>
    <w:rsid w:val="009B439D"/>
    <w:rsid w:val="009B4DEC"/>
    <w:rsid w:val="009B5D5B"/>
    <w:rsid w:val="009B6766"/>
    <w:rsid w:val="009B6774"/>
    <w:rsid w:val="009B7D37"/>
    <w:rsid w:val="009C094B"/>
    <w:rsid w:val="009C10EC"/>
    <w:rsid w:val="009C1796"/>
    <w:rsid w:val="009C1B6F"/>
    <w:rsid w:val="009C3C28"/>
    <w:rsid w:val="009C3DE5"/>
    <w:rsid w:val="009C476A"/>
    <w:rsid w:val="009C4786"/>
    <w:rsid w:val="009C47ED"/>
    <w:rsid w:val="009C4B12"/>
    <w:rsid w:val="009C4E12"/>
    <w:rsid w:val="009C5161"/>
    <w:rsid w:val="009C5538"/>
    <w:rsid w:val="009C555C"/>
    <w:rsid w:val="009C5F80"/>
    <w:rsid w:val="009C6470"/>
    <w:rsid w:val="009C6774"/>
    <w:rsid w:val="009C702A"/>
    <w:rsid w:val="009C70DC"/>
    <w:rsid w:val="009C7F33"/>
    <w:rsid w:val="009D0069"/>
    <w:rsid w:val="009D043C"/>
    <w:rsid w:val="009D046B"/>
    <w:rsid w:val="009D07C8"/>
    <w:rsid w:val="009D2492"/>
    <w:rsid w:val="009D2913"/>
    <w:rsid w:val="009D3000"/>
    <w:rsid w:val="009D322C"/>
    <w:rsid w:val="009D356E"/>
    <w:rsid w:val="009D3A80"/>
    <w:rsid w:val="009D41AE"/>
    <w:rsid w:val="009D46DB"/>
    <w:rsid w:val="009D496D"/>
    <w:rsid w:val="009D4C0D"/>
    <w:rsid w:val="009D51F6"/>
    <w:rsid w:val="009D52F8"/>
    <w:rsid w:val="009D593E"/>
    <w:rsid w:val="009D5B6E"/>
    <w:rsid w:val="009D5F65"/>
    <w:rsid w:val="009D60E4"/>
    <w:rsid w:val="009D6565"/>
    <w:rsid w:val="009D69C7"/>
    <w:rsid w:val="009D7800"/>
    <w:rsid w:val="009E0094"/>
    <w:rsid w:val="009E07B6"/>
    <w:rsid w:val="009E0CD5"/>
    <w:rsid w:val="009E146E"/>
    <w:rsid w:val="009E1C0F"/>
    <w:rsid w:val="009E22D9"/>
    <w:rsid w:val="009E377D"/>
    <w:rsid w:val="009E3A58"/>
    <w:rsid w:val="009E3D6A"/>
    <w:rsid w:val="009E3E4D"/>
    <w:rsid w:val="009E463F"/>
    <w:rsid w:val="009E46D2"/>
    <w:rsid w:val="009E47A6"/>
    <w:rsid w:val="009E49C1"/>
    <w:rsid w:val="009E53DF"/>
    <w:rsid w:val="009E5582"/>
    <w:rsid w:val="009E59D9"/>
    <w:rsid w:val="009E5A57"/>
    <w:rsid w:val="009E61F0"/>
    <w:rsid w:val="009E6798"/>
    <w:rsid w:val="009E68F0"/>
    <w:rsid w:val="009E69DC"/>
    <w:rsid w:val="009E6A32"/>
    <w:rsid w:val="009E6F46"/>
    <w:rsid w:val="009E72FC"/>
    <w:rsid w:val="009E76BD"/>
    <w:rsid w:val="009E7819"/>
    <w:rsid w:val="009E7D81"/>
    <w:rsid w:val="009E7F41"/>
    <w:rsid w:val="009E7FB4"/>
    <w:rsid w:val="009F00EC"/>
    <w:rsid w:val="009F02D8"/>
    <w:rsid w:val="009F0732"/>
    <w:rsid w:val="009F077A"/>
    <w:rsid w:val="009F086A"/>
    <w:rsid w:val="009F0889"/>
    <w:rsid w:val="009F1E73"/>
    <w:rsid w:val="009F1F04"/>
    <w:rsid w:val="009F1FD9"/>
    <w:rsid w:val="009F29A5"/>
    <w:rsid w:val="009F2FB9"/>
    <w:rsid w:val="009F3135"/>
    <w:rsid w:val="009F3667"/>
    <w:rsid w:val="009F432C"/>
    <w:rsid w:val="009F4CED"/>
    <w:rsid w:val="009F6C69"/>
    <w:rsid w:val="009F6ECF"/>
    <w:rsid w:val="009F6F00"/>
    <w:rsid w:val="009F7D3E"/>
    <w:rsid w:val="009F7DDB"/>
    <w:rsid w:val="00A014F9"/>
    <w:rsid w:val="00A01BC7"/>
    <w:rsid w:val="00A0288D"/>
    <w:rsid w:val="00A02949"/>
    <w:rsid w:val="00A02C2D"/>
    <w:rsid w:val="00A03238"/>
    <w:rsid w:val="00A039E1"/>
    <w:rsid w:val="00A0499E"/>
    <w:rsid w:val="00A050D0"/>
    <w:rsid w:val="00A05A63"/>
    <w:rsid w:val="00A05CF3"/>
    <w:rsid w:val="00A05E86"/>
    <w:rsid w:val="00A05ED0"/>
    <w:rsid w:val="00A06281"/>
    <w:rsid w:val="00A06D57"/>
    <w:rsid w:val="00A07756"/>
    <w:rsid w:val="00A07897"/>
    <w:rsid w:val="00A07A03"/>
    <w:rsid w:val="00A07EF7"/>
    <w:rsid w:val="00A07FCE"/>
    <w:rsid w:val="00A105B5"/>
    <w:rsid w:val="00A1087D"/>
    <w:rsid w:val="00A114F2"/>
    <w:rsid w:val="00A1222A"/>
    <w:rsid w:val="00A12374"/>
    <w:rsid w:val="00A12417"/>
    <w:rsid w:val="00A12455"/>
    <w:rsid w:val="00A12A78"/>
    <w:rsid w:val="00A13DBF"/>
    <w:rsid w:val="00A1438A"/>
    <w:rsid w:val="00A14734"/>
    <w:rsid w:val="00A1536C"/>
    <w:rsid w:val="00A154DB"/>
    <w:rsid w:val="00A15713"/>
    <w:rsid w:val="00A15EA0"/>
    <w:rsid w:val="00A16EC5"/>
    <w:rsid w:val="00A16FC2"/>
    <w:rsid w:val="00A173E2"/>
    <w:rsid w:val="00A17B36"/>
    <w:rsid w:val="00A17D52"/>
    <w:rsid w:val="00A205F0"/>
    <w:rsid w:val="00A20698"/>
    <w:rsid w:val="00A20936"/>
    <w:rsid w:val="00A20C56"/>
    <w:rsid w:val="00A217B0"/>
    <w:rsid w:val="00A2184A"/>
    <w:rsid w:val="00A21A7A"/>
    <w:rsid w:val="00A21B83"/>
    <w:rsid w:val="00A21BFC"/>
    <w:rsid w:val="00A21FC3"/>
    <w:rsid w:val="00A22168"/>
    <w:rsid w:val="00A22526"/>
    <w:rsid w:val="00A228FF"/>
    <w:rsid w:val="00A22D42"/>
    <w:rsid w:val="00A232A3"/>
    <w:rsid w:val="00A23355"/>
    <w:rsid w:val="00A23FA3"/>
    <w:rsid w:val="00A240BC"/>
    <w:rsid w:val="00A242CC"/>
    <w:rsid w:val="00A24B2F"/>
    <w:rsid w:val="00A25717"/>
    <w:rsid w:val="00A25CDC"/>
    <w:rsid w:val="00A25EF2"/>
    <w:rsid w:val="00A26276"/>
    <w:rsid w:val="00A2646E"/>
    <w:rsid w:val="00A26517"/>
    <w:rsid w:val="00A27BF4"/>
    <w:rsid w:val="00A27D6A"/>
    <w:rsid w:val="00A27D85"/>
    <w:rsid w:val="00A30354"/>
    <w:rsid w:val="00A309C1"/>
    <w:rsid w:val="00A315A5"/>
    <w:rsid w:val="00A31891"/>
    <w:rsid w:val="00A3198D"/>
    <w:rsid w:val="00A31F27"/>
    <w:rsid w:val="00A320F3"/>
    <w:rsid w:val="00A3297B"/>
    <w:rsid w:val="00A32AF2"/>
    <w:rsid w:val="00A32B77"/>
    <w:rsid w:val="00A32D12"/>
    <w:rsid w:val="00A3308A"/>
    <w:rsid w:val="00A332BF"/>
    <w:rsid w:val="00A33587"/>
    <w:rsid w:val="00A339DF"/>
    <w:rsid w:val="00A3429D"/>
    <w:rsid w:val="00A342BF"/>
    <w:rsid w:val="00A34358"/>
    <w:rsid w:val="00A34611"/>
    <w:rsid w:val="00A34A79"/>
    <w:rsid w:val="00A34AFB"/>
    <w:rsid w:val="00A34B29"/>
    <w:rsid w:val="00A34D7B"/>
    <w:rsid w:val="00A35464"/>
    <w:rsid w:val="00A356E9"/>
    <w:rsid w:val="00A35843"/>
    <w:rsid w:val="00A36929"/>
    <w:rsid w:val="00A36AE6"/>
    <w:rsid w:val="00A36C83"/>
    <w:rsid w:val="00A36D8F"/>
    <w:rsid w:val="00A37041"/>
    <w:rsid w:val="00A3764E"/>
    <w:rsid w:val="00A402D2"/>
    <w:rsid w:val="00A40599"/>
    <w:rsid w:val="00A40AF0"/>
    <w:rsid w:val="00A40C45"/>
    <w:rsid w:val="00A413CB"/>
    <w:rsid w:val="00A427B5"/>
    <w:rsid w:val="00A429AC"/>
    <w:rsid w:val="00A42A07"/>
    <w:rsid w:val="00A42BC5"/>
    <w:rsid w:val="00A443B4"/>
    <w:rsid w:val="00A446BB"/>
    <w:rsid w:val="00A44BAB"/>
    <w:rsid w:val="00A44DBC"/>
    <w:rsid w:val="00A452B5"/>
    <w:rsid w:val="00A45453"/>
    <w:rsid w:val="00A4547F"/>
    <w:rsid w:val="00A4558E"/>
    <w:rsid w:val="00A455F6"/>
    <w:rsid w:val="00A4572A"/>
    <w:rsid w:val="00A461AE"/>
    <w:rsid w:val="00A46541"/>
    <w:rsid w:val="00A46D37"/>
    <w:rsid w:val="00A472FC"/>
    <w:rsid w:val="00A50022"/>
    <w:rsid w:val="00A5026B"/>
    <w:rsid w:val="00A50F06"/>
    <w:rsid w:val="00A51BC8"/>
    <w:rsid w:val="00A51DB6"/>
    <w:rsid w:val="00A522C2"/>
    <w:rsid w:val="00A52648"/>
    <w:rsid w:val="00A5286C"/>
    <w:rsid w:val="00A5287B"/>
    <w:rsid w:val="00A52C45"/>
    <w:rsid w:val="00A53016"/>
    <w:rsid w:val="00A54327"/>
    <w:rsid w:val="00A54B4D"/>
    <w:rsid w:val="00A5548C"/>
    <w:rsid w:val="00A56237"/>
    <w:rsid w:val="00A565BA"/>
    <w:rsid w:val="00A566F3"/>
    <w:rsid w:val="00A56980"/>
    <w:rsid w:val="00A56BCE"/>
    <w:rsid w:val="00A570F2"/>
    <w:rsid w:val="00A57938"/>
    <w:rsid w:val="00A60234"/>
    <w:rsid w:val="00A60ED2"/>
    <w:rsid w:val="00A61273"/>
    <w:rsid w:val="00A6142E"/>
    <w:rsid w:val="00A61C4A"/>
    <w:rsid w:val="00A625B6"/>
    <w:rsid w:val="00A62B0C"/>
    <w:rsid w:val="00A64070"/>
    <w:rsid w:val="00A64623"/>
    <w:rsid w:val="00A649D9"/>
    <w:rsid w:val="00A65045"/>
    <w:rsid w:val="00A65326"/>
    <w:rsid w:val="00A65C27"/>
    <w:rsid w:val="00A663CA"/>
    <w:rsid w:val="00A666F6"/>
    <w:rsid w:val="00A66841"/>
    <w:rsid w:val="00A67208"/>
    <w:rsid w:val="00A67419"/>
    <w:rsid w:val="00A67E52"/>
    <w:rsid w:val="00A7050D"/>
    <w:rsid w:val="00A707FD"/>
    <w:rsid w:val="00A7096A"/>
    <w:rsid w:val="00A70A91"/>
    <w:rsid w:val="00A7111C"/>
    <w:rsid w:val="00A71293"/>
    <w:rsid w:val="00A71DE5"/>
    <w:rsid w:val="00A7202D"/>
    <w:rsid w:val="00A72195"/>
    <w:rsid w:val="00A72967"/>
    <w:rsid w:val="00A72CAC"/>
    <w:rsid w:val="00A73090"/>
    <w:rsid w:val="00A730D9"/>
    <w:rsid w:val="00A73946"/>
    <w:rsid w:val="00A74881"/>
    <w:rsid w:val="00A7504A"/>
    <w:rsid w:val="00A755E0"/>
    <w:rsid w:val="00A75D78"/>
    <w:rsid w:val="00A76DB5"/>
    <w:rsid w:val="00A774DD"/>
    <w:rsid w:val="00A77C92"/>
    <w:rsid w:val="00A77D32"/>
    <w:rsid w:val="00A8011E"/>
    <w:rsid w:val="00A80542"/>
    <w:rsid w:val="00A80560"/>
    <w:rsid w:val="00A8081E"/>
    <w:rsid w:val="00A80D06"/>
    <w:rsid w:val="00A81241"/>
    <w:rsid w:val="00A8163E"/>
    <w:rsid w:val="00A82906"/>
    <w:rsid w:val="00A82BBA"/>
    <w:rsid w:val="00A8326E"/>
    <w:rsid w:val="00A833D6"/>
    <w:rsid w:val="00A8446D"/>
    <w:rsid w:val="00A846C8"/>
    <w:rsid w:val="00A85066"/>
    <w:rsid w:val="00A855AC"/>
    <w:rsid w:val="00A85DD6"/>
    <w:rsid w:val="00A8721A"/>
    <w:rsid w:val="00A87F49"/>
    <w:rsid w:val="00A90022"/>
    <w:rsid w:val="00A907A0"/>
    <w:rsid w:val="00A907B8"/>
    <w:rsid w:val="00A91375"/>
    <w:rsid w:val="00A91716"/>
    <w:rsid w:val="00A91A58"/>
    <w:rsid w:val="00A920B0"/>
    <w:rsid w:val="00A9243B"/>
    <w:rsid w:val="00A924B7"/>
    <w:rsid w:val="00A929CE"/>
    <w:rsid w:val="00A932FC"/>
    <w:rsid w:val="00A93A0A"/>
    <w:rsid w:val="00A93AC0"/>
    <w:rsid w:val="00A94224"/>
    <w:rsid w:val="00A9462C"/>
    <w:rsid w:val="00A9490F"/>
    <w:rsid w:val="00A94E80"/>
    <w:rsid w:val="00A951F3"/>
    <w:rsid w:val="00A9551C"/>
    <w:rsid w:val="00A957CA"/>
    <w:rsid w:val="00A95DE0"/>
    <w:rsid w:val="00A961EF"/>
    <w:rsid w:val="00A965B7"/>
    <w:rsid w:val="00A96C64"/>
    <w:rsid w:val="00A96FA0"/>
    <w:rsid w:val="00A97A25"/>
    <w:rsid w:val="00A97B5F"/>
    <w:rsid w:val="00AA085C"/>
    <w:rsid w:val="00AA118C"/>
    <w:rsid w:val="00AA1333"/>
    <w:rsid w:val="00AA1DF4"/>
    <w:rsid w:val="00AA2025"/>
    <w:rsid w:val="00AA2205"/>
    <w:rsid w:val="00AA22F0"/>
    <w:rsid w:val="00AA2ABB"/>
    <w:rsid w:val="00AA2C85"/>
    <w:rsid w:val="00AA323B"/>
    <w:rsid w:val="00AA35AF"/>
    <w:rsid w:val="00AA3F3F"/>
    <w:rsid w:val="00AA447F"/>
    <w:rsid w:val="00AA489B"/>
    <w:rsid w:val="00AA4DD7"/>
    <w:rsid w:val="00AA4DF5"/>
    <w:rsid w:val="00AA4E8E"/>
    <w:rsid w:val="00AA5115"/>
    <w:rsid w:val="00AA539E"/>
    <w:rsid w:val="00AA58E6"/>
    <w:rsid w:val="00AA5E2B"/>
    <w:rsid w:val="00AA6536"/>
    <w:rsid w:val="00AA721E"/>
    <w:rsid w:val="00AA7EC0"/>
    <w:rsid w:val="00AB0371"/>
    <w:rsid w:val="00AB0415"/>
    <w:rsid w:val="00AB0667"/>
    <w:rsid w:val="00AB06A9"/>
    <w:rsid w:val="00AB0719"/>
    <w:rsid w:val="00AB079B"/>
    <w:rsid w:val="00AB10CE"/>
    <w:rsid w:val="00AB16C3"/>
    <w:rsid w:val="00AB1DDE"/>
    <w:rsid w:val="00AB1F9D"/>
    <w:rsid w:val="00AB28E9"/>
    <w:rsid w:val="00AB3202"/>
    <w:rsid w:val="00AB403C"/>
    <w:rsid w:val="00AB4CAC"/>
    <w:rsid w:val="00AB4D2F"/>
    <w:rsid w:val="00AB4DB5"/>
    <w:rsid w:val="00AB50FC"/>
    <w:rsid w:val="00AB533A"/>
    <w:rsid w:val="00AB5620"/>
    <w:rsid w:val="00AB61AD"/>
    <w:rsid w:val="00AB743B"/>
    <w:rsid w:val="00AC0FD9"/>
    <w:rsid w:val="00AC0FE1"/>
    <w:rsid w:val="00AC12D3"/>
    <w:rsid w:val="00AC1B9B"/>
    <w:rsid w:val="00AC2438"/>
    <w:rsid w:val="00AC24BE"/>
    <w:rsid w:val="00AC2A60"/>
    <w:rsid w:val="00AC2AF5"/>
    <w:rsid w:val="00AC2DB0"/>
    <w:rsid w:val="00AC2FA0"/>
    <w:rsid w:val="00AC33B6"/>
    <w:rsid w:val="00AC39DA"/>
    <w:rsid w:val="00AC3CAA"/>
    <w:rsid w:val="00AC4BD1"/>
    <w:rsid w:val="00AC54FA"/>
    <w:rsid w:val="00AC5880"/>
    <w:rsid w:val="00AC6362"/>
    <w:rsid w:val="00AC66D4"/>
    <w:rsid w:val="00AC68E6"/>
    <w:rsid w:val="00AC6988"/>
    <w:rsid w:val="00AC69AB"/>
    <w:rsid w:val="00AC6CB6"/>
    <w:rsid w:val="00AC6DB8"/>
    <w:rsid w:val="00AC7221"/>
    <w:rsid w:val="00AC7392"/>
    <w:rsid w:val="00AC747D"/>
    <w:rsid w:val="00AC7F1D"/>
    <w:rsid w:val="00AD012F"/>
    <w:rsid w:val="00AD02ED"/>
    <w:rsid w:val="00AD0361"/>
    <w:rsid w:val="00AD0C15"/>
    <w:rsid w:val="00AD1582"/>
    <w:rsid w:val="00AD2CC1"/>
    <w:rsid w:val="00AD3F95"/>
    <w:rsid w:val="00AD40E9"/>
    <w:rsid w:val="00AD55DC"/>
    <w:rsid w:val="00AD5CC0"/>
    <w:rsid w:val="00AD63A3"/>
    <w:rsid w:val="00AD67FB"/>
    <w:rsid w:val="00AD6DBF"/>
    <w:rsid w:val="00AD7130"/>
    <w:rsid w:val="00AE0C51"/>
    <w:rsid w:val="00AE1A50"/>
    <w:rsid w:val="00AE27F8"/>
    <w:rsid w:val="00AE2F81"/>
    <w:rsid w:val="00AE30BB"/>
    <w:rsid w:val="00AE33E9"/>
    <w:rsid w:val="00AE3619"/>
    <w:rsid w:val="00AE4CBA"/>
    <w:rsid w:val="00AE4CFD"/>
    <w:rsid w:val="00AE504B"/>
    <w:rsid w:val="00AE5B29"/>
    <w:rsid w:val="00AE5B36"/>
    <w:rsid w:val="00AE5B93"/>
    <w:rsid w:val="00AE7345"/>
    <w:rsid w:val="00AE77BB"/>
    <w:rsid w:val="00AE7B4B"/>
    <w:rsid w:val="00AE7DCF"/>
    <w:rsid w:val="00AF04D8"/>
    <w:rsid w:val="00AF117C"/>
    <w:rsid w:val="00AF179D"/>
    <w:rsid w:val="00AF26B4"/>
    <w:rsid w:val="00AF278A"/>
    <w:rsid w:val="00AF2A11"/>
    <w:rsid w:val="00AF3025"/>
    <w:rsid w:val="00AF3734"/>
    <w:rsid w:val="00AF3879"/>
    <w:rsid w:val="00AF39A3"/>
    <w:rsid w:val="00AF39A9"/>
    <w:rsid w:val="00AF4BCE"/>
    <w:rsid w:val="00AF6C9E"/>
    <w:rsid w:val="00AF767A"/>
    <w:rsid w:val="00AF7A64"/>
    <w:rsid w:val="00AF7C2A"/>
    <w:rsid w:val="00AF7D44"/>
    <w:rsid w:val="00B002FC"/>
    <w:rsid w:val="00B00307"/>
    <w:rsid w:val="00B003B7"/>
    <w:rsid w:val="00B00F5E"/>
    <w:rsid w:val="00B01534"/>
    <w:rsid w:val="00B01896"/>
    <w:rsid w:val="00B01BA5"/>
    <w:rsid w:val="00B01BE3"/>
    <w:rsid w:val="00B01D62"/>
    <w:rsid w:val="00B01E57"/>
    <w:rsid w:val="00B01F18"/>
    <w:rsid w:val="00B01F61"/>
    <w:rsid w:val="00B020D1"/>
    <w:rsid w:val="00B0278E"/>
    <w:rsid w:val="00B02978"/>
    <w:rsid w:val="00B029B6"/>
    <w:rsid w:val="00B02DC4"/>
    <w:rsid w:val="00B030A2"/>
    <w:rsid w:val="00B03862"/>
    <w:rsid w:val="00B039EC"/>
    <w:rsid w:val="00B04024"/>
    <w:rsid w:val="00B0434D"/>
    <w:rsid w:val="00B0456D"/>
    <w:rsid w:val="00B04998"/>
    <w:rsid w:val="00B052F6"/>
    <w:rsid w:val="00B059AD"/>
    <w:rsid w:val="00B05C31"/>
    <w:rsid w:val="00B05C9E"/>
    <w:rsid w:val="00B05FDA"/>
    <w:rsid w:val="00B06B7D"/>
    <w:rsid w:val="00B06D01"/>
    <w:rsid w:val="00B0779B"/>
    <w:rsid w:val="00B0797D"/>
    <w:rsid w:val="00B105C4"/>
    <w:rsid w:val="00B106F4"/>
    <w:rsid w:val="00B108C0"/>
    <w:rsid w:val="00B114DE"/>
    <w:rsid w:val="00B11859"/>
    <w:rsid w:val="00B11AB3"/>
    <w:rsid w:val="00B11BB7"/>
    <w:rsid w:val="00B128CB"/>
    <w:rsid w:val="00B1311F"/>
    <w:rsid w:val="00B13C51"/>
    <w:rsid w:val="00B14292"/>
    <w:rsid w:val="00B148F1"/>
    <w:rsid w:val="00B1492C"/>
    <w:rsid w:val="00B14A67"/>
    <w:rsid w:val="00B14E4F"/>
    <w:rsid w:val="00B15309"/>
    <w:rsid w:val="00B15BCC"/>
    <w:rsid w:val="00B162E1"/>
    <w:rsid w:val="00B168F6"/>
    <w:rsid w:val="00B170A9"/>
    <w:rsid w:val="00B170C1"/>
    <w:rsid w:val="00B17930"/>
    <w:rsid w:val="00B17CAA"/>
    <w:rsid w:val="00B202FA"/>
    <w:rsid w:val="00B20598"/>
    <w:rsid w:val="00B21685"/>
    <w:rsid w:val="00B21A2D"/>
    <w:rsid w:val="00B21E6C"/>
    <w:rsid w:val="00B22907"/>
    <w:rsid w:val="00B22987"/>
    <w:rsid w:val="00B22BA5"/>
    <w:rsid w:val="00B22EE2"/>
    <w:rsid w:val="00B233B6"/>
    <w:rsid w:val="00B23415"/>
    <w:rsid w:val="00B23AFD"/>
    <w:rsid w:val="00B23FB6"/>
    <w:rsid w:val="00B2480C"/>
    <w:rsid w:val="00B249C0"/>
    <w:rsid w:val="00B25173"/>
    <w:rsid w:val="00B25254"/>
    <w:rsid w:val="00B25618"/>
    <w:rsid w:val="00B26B81"/>
    <w:rsid w:val="00B30903"/>
    <w:rsid w:val="00B30A24"/>
    <w:rsid w:val="00B30C19"/>
    <w:rsid w:val="00B3168C"/>
    <w:rsid w:val="00B31F27"/>
    <w:rsid w:val="00B3225D"/>
    <w:rsid w:val="00B32978"/>
    <w:rsid w:val="00B33AC5"/>
    <w:rsid w:val="00B33B32"/>
    <w:rsid w:val="00B33B9B"/>
    <w:rsid w:val="00B33D56"/>
    <w:rsid w:val="00B34165"/>
    <w:rsid w:val="00B3418B"/>
    <w:rsid w:val="00B34AF8"/>
    <w:rsid w:val="00B35694"/>
    <w:rsid w:val="00B35FCB"/>
    <w:rsid w:val="00B360FC"/>
    <w:rsid w:val="00B36297"/>
    <w:rsid w:val="00B3679F"/>
    <w:rsid w:val="00B367E2"/>
    <w:rsid w:val="00B36AF7"/>
    <w:rsid w:val="00B37492"/>
    <w:rsid w:val="00B40227"/>
    <w:rsid w:val="00B40807"/>
    <w:rsid w:val="00B40956"/>
    <w:rsid w:val="00B40A4D"/>
    <w:rsid w:val="00B41A41"/>
    <w:rsid w:val="00B41A7F"/>
    <w:rsid w:val="00B41D79"/>
    <w:rsid w:val="00B41D9D"/>
    <w:rsid w:val="00B423BB"/>
    <w:rsid w:val="00B426C4"/>
    <w:rsid w:val="00B43111"/>
    <w:rsid w:val="00B43163"/>
    <w:rsid w:val="00B433C1"/>
    <w:rsid w:val="00B436CA"/>
    <w:rsid w:val="00B43AF9"/>
    <w:rsid w:val="00B43EB9"/>
    <w:rsid w:val="00B4563D"/>
    <w:rsid w:val="00B463E1"/>
    <w:rsid w:val="00B46590"/>
    <w:rsid w:val="00B46D82"/>
    <w:rsid w:val="00B46F71"/>
    <w:rsid w:val="00B46FE3"/>
    <w:rsid w:val="00B4747A"/>
    <w:rsid w:val="00B478F1"/>
    <w:rsid w:val="00B47BAD"/>
    <w:rsid w:val="00B510FE"/>
    <w:rsid w:val="00B516D2"/>
    <w:rsid w:val="00B51A1F"/>
    <w:rsid w:val="00B52070"/>
    <w:rsid w:val="00B520B6"/>
    <w:rsid w:val="00B52596"/>
    <w:rsid w:val="00B5282A"/>
    <w:rsid w:val="00B528DE"/>
    <w:rsid w:val="00B52FD1"/>
    <w:rsid w:val="00B5346F"/>
    <w:rsid w:val="00B53529"/>
    <w:rsid w:val="00B53F6F"/>
    <w:rsid w:val="00B5441E"/>
    <w:rsid w:val="00B54506"/>
    <w:rsid w:val="00B5476C"/>
    <w:rsid w:val="00B5495F"/>
    <w:rsid w:val="00B54BBA"/>
    <w:rsid w:val="00B550C8"/>
    <w:rsid w:val="00B552A5"/>
    <w:rsid w:val="00B558B0"/>
    <w:rsid w:val="00B560DA"/>
    <w:rsid w:val="00B56353"/>
    <w:rsid w:val="00B56BA4"/>
    <w:rsid w:val="00B56F1D"/>
    <w:rsid w:val="00B57708"/>
    <w:rsid w:val="00B603D3"/>
    <w:rsid w:val="00B603E6"/>
    <w:rsid w:val="00B61137"/>
    <w:rsid w:val="00B611F3"/>
    <w:rsid w:val="00B618F7"/>
    <w:rsid w:val="00B61DE5"/>
    <w:rsid w:val="00B62311"/>
    <w:rsid w:val="00B62E11"/>
    <w:rsid w:val="00B62ED3"/>
    <w:rsid w:val="00B63A98"/>
    <w:rsid w:val="00B64833"/>
    <w:rsid w:val="00B64BDB"/>
    <w:rsid w:val="00B64E63"/>
    <w:rsid w:val="00B64EB1"/>
    <w:rsid w:val="00B65419"/>
    <w:rsid w:val="00B6554B"/>
    <w:rsid w:val="00B656CB"/>
    <w:rsid w:val="00B656E5"/>
    <w:rsid w:val="00B65C1C"/>
    <w:rsid w:val="00B671DA"/>
    <w:rsid w:val="00B67E1A"/>
    <w:rsid w:val="00B71562"/>
    <w:rsid w:val="00B7175C"/>
    <w:rsid w:val="00B71E55"/>
    <w:rsid w:val="00B72443"/>
    <w:rsid w:val="00B73241"/>
    <w:rsid w:val="00B7363D"/>
    <w:rsid w:val="00B73C1C"/>
    <w:rsid w:val="00B74080"/>
    <w:rsid w:val="00B740D2"/>
    <w:rsid w:val="00B74D13"/>
    <w:rsid w:val="00B75E96"/>
    <w:rsid w:val="00B76C0D"/>
    <w:rsid w:val="00B774E4"/>
    <w:rsid w:val="00B775B3"/>
    <w:rsid w:val="00B77708"/>
    <w:rsid w:val="00B8028D"/>
    <w:rsid w:val="00B80845"/>
    <w:rsid w:val="00B809D9"/>
    <w:rsid w:val="00B809DF"/>
    <w:rsid w:val="00B809F9"/>
    <w:rsid w:val="00B80B1E"/>
    <w:rsid w:val="00B80EF0"/>
    <w:rsid w:val="00B811AA"/>
    <w:rsid w:val="00B8130C"/>
    <w:rsid w:val="00B81AC5"/>
    <w:rsid w:val="00B81CF8"/>
    <w:rsid w:val="00B821EE"/>
    <w:rsid w:val="00B825C0"/>
    <w:rsid w:val="00B82DFE"/>
    <w:rsid w:val="00B82EFE"/>
    <w:rsid w:val="00B8311D"/>
    <w:rsid w:val="00B83EAF"/>
    <w:rsid w:val="00B84B24"/>
    <w:rsid w:val="00B84F4B"/>
    <w:rsid w:val="00B858FF"/>
    <w:rsid w:val="00B85DE0"/>
    <w:rsid w:val="00B86037"/>
    <w:rsid w:val="00B86350"/>
    <w:rsid w:val="00B86829"/>
    <w:rsid w:val="00B86B28"/>
    <w:rsid w:val="00B86DFD"/>
    <w:rsid w:val="00B878FC"/>
    <w:rsid w:val="00B902E9"/>
    <w:rsid w:val="00B903B6"/>
    <w:rsid w:val="00B911F0"/>
    <w:rsid w:val="00B91560"/>
    <w:rsid w:val="00B91DE4"/>
    <w:rsid w:val="00B91F0E"/>
    <w:rsid w:val="00B91FBB"/>
    <w:rsid w:val="00B92734"/>
    <w:rsid w:val="00B92748"/>
    <w:rsid w:val="00B928D9"/>
    <w:rsid w:val="00B9313B"/>
    <w:rsid w:val="00B93218"/>
    <w:rsid w:val="00B93784"/>
    <w:rsid w:val="00B93D6C"/>
    <w:rsid w:val="00B93F1D"/>
    <w:rsid w:val="00B94C88"/>
    <w:rsid w:val="00B951F8"/>
    <w:rsid w:val="00B95763"/>
    <w:rsid w:val="00B961ED"/>
    <w:rsid w:val="00B96496"/>
    <w:rsid w:val="00B96C10"/>
    <w:rsid w:val="00B973DB"/>
    <w:rsid w:val="00B97E59"/>
    <w:rsid w:val="00BA0258"/>
    <w:rsid w:val="00BA0360"/>
    <w:rsid w:val="00BA1297"/>
    <w:rsid w:val="00BA15A1"/>
    <w:rsid w:val="00BA16E4"/>
    <w:rsid w:val="00BA2092"/>
    <w:rsid w:val="00BA2C4B"/>
    <w:rsid w:val="00BA3515"/>
    <w:rsid w:val="00BA37BA"/>
    <w:rsid w:val="00BA3A17"/>
    <w:rsid w:val="00BA446C"/>
    <w:rsid w:val="00BA5063"/>
    <w:rsid w:val="00BA515C"/>
    <w:rsid w:val="00BA5624"/>
    <w:rsid w:val="00BA58FA"/>
    <w:rsid w:val="00BA59A6"/>
    <w:rsid w:val="00BA5A06"/>
    <w:rsid w:val="00BA5BE3"/>
    <w:rsid w:val="00BA5EEC"/>
    <w:rsid w:val="00BA62AF"/>
    <w:rsid w:val="00BA631C"/>
    <w:rsid w:val="00BA63D5"/>
    <w:rsid w:val="00BA6A69"/>
    <w:rsid w:val="00BA6D04"/>
    <w:rsid w:val="00BA7FEC"/>
    <w:rsid w:val="00BB00AF"/>
    <w:rsid w:val="00BB0BA1"/>
    <w:rsid w:val="00BB1437"/>
    <w:rsid w:val="00BB16CB"/>
    <w:rsid w:val="00BB254A"/>
    <w:rsid w:val="00BB2B2F"/>
    <w:rsid w:val="00BB32E7"/>
    <w:rsid w:val="00BB37F4"/>
    <w:rsid w:val="00BB3C6B"/>
    <w:rsid w:val="00BB4028"/>
    <w:rsid w:val="00BB429B"/>
    <w:rsid w:val="00BB443F"/>
    <w:rsid w:val="00BB4609"/>
    <w:rsid w:val="00BB4780"/>
    <w:rsid w:val="00BB4B3D"/>
    <w:rsid w:val="00BB58DC"/>
    <w:rsid w:val="00BB5EBA"/>
    <w:rsid w:val="00BB644E"/>
    <w:rsid w:val="00BB7331"/>
    <w:rsid w:val="00BB73D9"/>
    <w:rsid w:val="00BB7935"/>
    <w:rsid w:val="00BC091A"/>
    <w:rsid w:val="00BC0D18"/>
    <w:rsid w:val="00BC0EEC"/>
    <w:rsid w:val="00BC1126"/>
    <w:rsid w:val="00BC12E8"/>
    <w:rsid w:val="00BC1341"/>
    <w:rsid w:val="00BC13A6"/>
    <w:rsid w:val="00BC175E"/>
    <w:rsid w:val="00BC1B19"/>
    <w:rsid w:val="00BC2763"/>
    <w:rsid w:val="00BC35A8"/>
    <w:rsid w:val="00BC43CB"/>
    <w:rsid w:val="00BC49C0"/>
    <w:rsid w:val="00BC4CD7"/>
    <w:rsid w:val="00BC4D36"/>
    <w:rsid w:val="00BC4ED1"/>
    <w:rsid w:val="00BC4F67"/>
    <w:rsid w:val="00BC5506"/>
    <w:rsid w:val="00BC6314"/>
    <w:rsid w:val="00BC6868"/>
    <w:rsid w:val="00BC6AA4"/>
    <w:rsid w:val="00BC6AD7"/>
    <w:rsid w:val="00BC70B6"/>
    <w:rsid w:val="00BC7E6B"/>
    <w:rsid w:val="00BD02F7"/>
    <w:rsid w:val="00BD1CA9"/>
    <w:rsid w:val="00BD1F9C"/>
    <w:rsid w:val="00BD2416"/>
    <w:rsid w:val="00BD25C7"/>
    <w:rsid w:val="00BD2F95"/>
    <w:rsid w:val="00BD39C3"/>
    <w:rsid w:val="00BD419D"/>
    <w:rsid w:val="00BD436D"/>
    <w:rsid w:val="00BD4915"/>
    <w:rsid w:val="00BD4A26"/>
    <w:rsid w:val="00BD508B"/>
    <w:rsid w:val="00BD54F8"/>
    <w:rsid w:val="00BD5930"/>
    <w:rsid w:val="00BD5C5B"/>
    <w:rsid w:val="00BD682E"/>
    <w:rsid w:val="00BD6EF1"/>
    <w:rsid w:val="00BD70EA"/>
    <w:rsid w:val="00BD7650"/>
    <w:rsid w:val="00BE023C"/>
    <w:rsid w:val="00BE0E7D"/>
    <w:rsid w:val="00BE10F8"/>
    <w:rsid w:val="00BE1132"/>
    <w:rsid w:val="00BE119F"/>
    <w:rsid w:val="00BE1571"/>
    <w:rsid w:val="00BE1852"/>
    <w:rsid w:val="00BE28DC"/>
    <w:rsid w:val="00BE2DD3"/>
    <w:rsid w:val="00BE2EDB"/>
    <w:rsid w:val="00BE36B3"/>
    <w:rsid w:val="00BE36C0"/>
    <w:rsid w:val="00BE3AA3"/>
    <w:rsid w:val="00BE3B0F"/>
    <w:rsid w:val="00BE3E9C"/>
    <w:rsid w:val="00BE45C8"/>
    <w:rsid w:val="00BE45D8"/>
    <w:rsid w:val="00BE461E"/>
    <w:rsid w:val="00BE462F"/>
    <w:rsid w:val="00BE4748"/>
    <w:rsid w:val="00BE4E41"/>
    <w:rsid w:val="00BE550E"/>
    <w:rsid w:val="00BE5A83"/>
    <w:rsid w:val="00BE664A"/>
    <w:rsid w:val="00BE677E"/>
    <w:rsid w:val="00BE6928"/>
    <w:rsid w:val="00BE6BE4"/>
    <w:rsid w:val="00BE6F3C"/>
    <w:rsid w:val="00BE72BE"/>
    <w:rsid w:val="00BE7377"/>
    <w:rsid w:val="00BE738A"/>
    <w:rsid w:val="00BE7948"/>
    <w:rsid w:val="00BF010D"/>
    <w:rsid w:val="00BF096C"/>
    <w:rsid w:val="00BF0BD8"/>
    <w:rsid w:val="00BF0F78"/>
    <w:rsid w:val="00BF0FB3"/>
    <w:rsid w:val="00BF13C1"/>
    <w:rsid w:val="00BF1AE0"/>
    <w:rsid w:val="00BF2349"/>
    <w:rsid w:val="00BF2553"/>
    <w:rsid w:val="00BF3136"/>
    <w:rsid w:val="00BF349C"/>
    <w:rsid w:val="00BF4060"/>
    <w:rsid w:val="00BF5978"/>
    <w:rsid w:val="00BF59A7"/>
    <w:rsid w:val="00BF6447"/>
    <w:rsid w:val="00BF74A2"/>
    <w:rsid w:val="00BF74A6"/>
    <w:rsid w:val="00BF79DB"/>
    <w:rsid w:val="00C001DB"/>
    <w:rsid w:val="00C008C7"/>
    <w:rsid w:val="00C009A5"/>
    <w:rsid w:val="00C00A28"/>
    <w:rsid w:val="00C00ED7"/>
    <w:rsid w:val="00C01D24"/>
    <w:rsid w:val="00C0299E"/>
    <w:rsid w:val="00C029B0"/>
    <w:rsid w:val="00C03181"/>
    <w:rsid w:val="00C04D99"/>
    <w:rsid w:val="00C05EC9"/>
    <w:rsid w:val="00C0695E"/>
    <w:rsid w:val="00C06E2E"/>
    <w:rsid w:val="00C06EDC"/>
    <w:rsid w:val="00C078A1"/>
    <w:rsid w:val="00C106D3"/>
    <w:rsid w:val="00C10D9D"/>
    <w:rsid w:val="00C13235"/>
    <w:rsid w:val="00C13837"/>
    <w:rsid w:val="00C13A1C"/>
    <w:rsid w:val="00C147E7"/>
    <w:rsid w:val="00C14EB3"/>
    <w:rsid w:val="00C14F67"/>
    <w:rsid w:val="00C156BB"/>
    <w:rsid w:val="00C15F9F"/>
    <w:rsid w:val="00C161F1"/>
    <w:rsid w:val="00C16331"/>
    <w:rsid w:val="00C16B75"/>
    <w:rsid w:val="00C16F0A"/>
    <w:rsid w:val="00C16F0C"/>
    <w:rsid w:val="00C17162"/>
    <w:rsid w:val="00C20EA6"/>
    <w:rsid w:val="00C2100B"/>
    <w:rsid w:val="00C21BF9"/>
    <w:rsid w:val="00C21F28"/>
    <w:rsid w:val="00C222A5"/>
    <w:rsid w:val="00C23312"/>
    <w:rsid w:val="00C242A1"/>
    <w:rsid w:val="00C246A3"/>
    <w:rsid w:val="00C253A4"/>
    <w:rsid w:val="00C259D9"/>
    <w:rsid w:val="00C25AAC"/>
    <w:rsid w:val="00C26BB7"/>
    <w:rsid w:val="00C30003"/>
    <w:rsid w:val="00C30734"/>
    <w:rsid w:val="00C30B00"/>
    <w:rsid w:val="00C313B5"/>
    <w:rsid w:val="00C31785"/>
    <w:rsid w:val="00C3213F"/>
    <w:rsid w:val="00C32368"/>
    <w:rsid w:val="00C3269F"/>
    <w:rsid w:val="00C3279E"/>
    <w:rsid w:val="00C328A1"/>
    <w:rsid w:val="00C32FD1"/>
    <w:rsid w:val="00C330DC"/>
    <w:rsid w:val="00C340E0"/>
    <w:rsid w:val="00C346F0"/>
    <w:rsid w:val="00C3494C"/>
    <w:rsid w:val="00C34D9F"/>
    <w:rsid w:val="00C353B9"/>
    <w:rsid w:val="00C35A19"/>
    <w:rsid w:val="00C35FDA"/>
    <w:rsid w:val="00C361D3"/>
    <w:rsid w:val="00C365BB"/>
    <w:rsid w:val="00C365FE"/>
    <w:rsid w:val="00C36628"/>
    <w:rsid w:val="00C3666B"/>
    <w:rsid w:val="00C366DA"/>
    <w:rsid w:val="00C36B68"/>
    <w:rsid w:val="00C36DC5"/>
    <w:rsid w:val="00C370A6"/>
    <w:rsid w:val="00C3755D"/>
    <w:rsid w:val="00C377B7"/>
    <w:rsid w:val="00C4016B"/>
    <w:rsid w:val="00C40985"/>
    <w:rsid w:val="00C40AD2"/>
    <w:rsid w:val="00C41DA4"/>
    <w:rsid w:val="00C431B7"/>
    <w:rsid w:val="00C43A6D"/>
    <w:rsid w:val="00C43F65"/>
    <w:rsid w:val="00C4513D"/>
    <w:rsid w:val="00C45D3F"/>
    <w:rsid w:val="00C4670C"/>
    <w:rsid w:val="00C46C78"/>
    <w:rsid w:val="00C47181"/>
    <w:rsid w:val="00C475ED"/>
    <w:rsid w:val="00C479AD"/>
    <w:rsid w:val="00C47FA4"/>
    <w:rsid w:val="00C50699"/>
    <w:rsid w:val="00C50D89"/>
    <w:rsid w:val="00C513A4"/>
    <w:rsid w:val="00C51547"/>
    <w:rsid w:val="00C51A35"/>
    <w:rsid w:val="00C51BF2"/>
    <w:rsid w:val="00C51C26"/>
    <w:rsid w:val="00C51C3F"/>
    <w:rsid w:val="00C523E1"/>
    <w:rsid w:val="00C5396F"/>
    <w:rsid w:val="00C54346"/>
    <w:rsid w:val="00C544EF"/>
    <w:rsid w:val="00C5492F"/>
    <w:rsid w:val="00C54D55"/>
    <w:rsid w:val="00C557D4"/>
    <w:rsid w:val="00C55B69"/>
    <w:rsid w:val="00C55CC1"/>
    <w:rsid w:val="00C56F42"/>
    <w:rsid w:val="00C57031"/>
    <w:rsid w:val="00C5739E"/>
    <w:rsid w:val="00C6001B"/>
    <w:rsid w:val="00C60C55"/>
    <w:rsid w:val="00C61197"/>
    <w:rsid w:val="00C61308"/>
    <w:rsid w:val="00C6174C"/>
    <w:rsid w:val="00C618FE"/>
    <w:rsid w:val="00C61A3B"/>
    <w:rsid w:val="00C61EBE"/>
    <w:rsid w:val="00C62DC6"/>
    <w:rsid w:val="00C62F44"/>
    <w:rsid w:val="00C63164"/>
    <w:rsid w:val="00C634B5"/>
    <w:rsid w:val="00C6395C"/>
    <w:rsid w:val="00C639B0"/>
    <w:rsid w:val="00C63E97"/>
    <w:rsid w:val="00C645FB"/>
    <w:rsid w:val="00C64A28"/>
    <w:rsid w:val="00C6520C"/>
    <w:rsid w:val="00C6550F"/>
    <w:rsid w:val="00C65709"/>
    <w:rsid w:val="00C659F3"/>
    <w:rsid w:val="00C65D1B"/>
    <w:rsid w:val="00C668FA"/>
    <w:rsid w:val="00C66CF5"/>
    <w:rsid w:val="00C66D80"/>
    <w:rsid w:val="00C67945"/>
    <w:rsid w:val="00C70693"/>
    <w:rsid w:val="00C70864"/>
    <w:rsid w:val="00C70B97"/>
    <w:rsid w:val="00C70EF8"/>
    <w:rsid w:val="00C71171"/>
    <w:rsid w:val="00C713EC"/>
    <w:rsid w:val="00C71BCE"/>
    <w:rsid w:val="00C71FD4"/>
    <w:rsid w:val="00C72384"/>
    <w:rsid w:val="00C72523"/>
    <w:rsid w:val="00C740C2"/>
    <w:rsid w:val="00C74243"/>
    <w:rsid w:val="00C7474C"/>
    <w:rsid w:val="00C74F0C"/>
    <w:rsid w:val="00C7566A"/>
    <w:rsid w:val="00C75797"/>
    <w:rsid w:val="00C757B2"/>
    <w:rsid w:val="00C7582D"/>
    <w:rsid w:val="00C75873"/>
    <w:rsid w:val="00C75B0A"/>
    <w:rsid w:val="00C76CF3"/>
    <w:rsid w:val="00C77659"/>
    <w:rsid w:val="00C77A11"/>
    <w:rsid w:val="00C77A38"/>
    <w:rsid w:val="00C77EEA"/>
    <w:rsid w:val="00C8036E"/>
    <w:rsid w:val="00C80919"/>
    <w:rsid w:val="00C80B36"/>
    <w:rsid w:val="00C82106"/>
    <w:rsid w:val="00C822EF"/>
    <w:rsid w:val="00C8234C"/>
    <w:rsid w:val="00C82888"/>
    <w:rsid w:val="00C828A2"/>
    <w:rsid w:val="00C83F4E"/>
    <w:rsid w:val="00C843C6"/>
    <w:rsid w:val="00C850DB"/>
    <w:rsid w:val="00C852BD"/>
    <w:rsid w:val="00C85C47"/>
    <w:rsid w:val="00C862B7"/>
    <w:rsid w:val="00C86699"/>
    <w:rsid w:val="00C87706"/>
    <w:rsid w:val="00C87D78"/>
    <w:rsid w:val="00C87E89"/>
    <w:rsid w:val="00C900B1"/>
    <w:rsid w:val="00C90154"/>
    <w:rsid w:val="00C901B1"/>
    <w:rsid w:val="00C90384"/>
    <w:rsid w:val="00C9101A"/>
    <w:rsid w:val="00C911EA"/>
    <w:rsid w:val="00C91250"/>
    <w:rsid w:val="00C9173A"/>
    <w:rsid w:val="00C918ED"/>
    <w:rsid w:val="00C91B16"/>
    <w:rsid w:val="00C91EB1"/>
    <w:rsid w:val="00C922A5"/>
    <w:rsid w:val="00C9238C"/>
    <w:rsid w:val="00C92FC8"/>
    <w:rsid w:val="00C93415"/>
    <w:rsid w:val="00C9465D"/>
    <w:rsid w:val="00C9480D"/>
    <w:rsid w:val="00C948CB"/>
    <w:rsid w:val="00C94F37"/>
    <w:rsid w:val="00C9564B"/>
    <w:rsid w:val="00C956B7"/>
    <w:rsid w:val="00C95A64"/>
    <w:rsid w:val="00C96424"/>
    <w:rsid w:val="00C96624"/>
    <w:rsid w:val="00C97302"/>
    <w:rsid w:val="00C97B51"/>
    <w:rsid w:val="00C97EF8"/>
    <w:rsid w:val="00CA0AED"/>
    <w:rsid w:val="00CA143D"/>
    <w:rsid w:val="00CA1655"/>
    <w:rsid w:val="00CA18E6"/>
    <w:rsid w:val="00CA1D57"/>
    <w:rsid w:val="00CA21E9"/>
    <w:rsid w:val="00CA3199"/>
    <w:rsid w:val="00CA351D"/>
    <w:rsid w:val="00CA39C9"/>
    <w:rsid w:val="00CA3D60"/>
    <w:rsid w:val="00CA4046"/>
    <w:rsid w:val="00CA45ED"/>
    <w:rsid w:val="00CA4932"/>
    <w:rsid w:val="00CA5136"/>
    <w:rsid w:val="00CA52F5"/>
    <w:rsid w:val="00CA55DB"/>
    <w:rsid w:val="00CA55F5"/>
    <w:rsid w:val="00CA5DC7"/>
    <w:rsid w:val="00CA6399"/>
    <w:rsid w:val="00CA643C"/>
    <w:rsid w:val="00CA66FD"/>
    <w:rsid w:val="00CA6D73"/>
    <w:rsid w:val="00CB0488"/>
    <w:rsid w:val="00CB19FA"/>
    <w:rsid w:val="00CB1ACA"/>
    <w:rsid w:val="00CB20E5"/>
    <w:rsid w:val="00CB26EA"/>
    <w:rsid w:val="00CB298C"/>
    <w:rsid w:val="00CB3D41"/>
    <w:rsid w:val="00CB485F"/>
    <w:rsid w:val="00CB4CAC"/>
    <w:rsid w:val="00CB4F2C"/>
    <w:rsid w:val="00CB5732"/>
    <w:rsid w:val="00CB6B46"/>
    <w:rsid w:val="00CB7097"/>
    <w:rsid w:val="00CB74BB"/>
    <w:rsid w:val="00CB7B83"/>
    <w:rsid w:val="00CC0040"/>
    <w:rsid w:val="00CC06E9"/>
    <w:rsid w:val="00CC0D70"/>
    <w:rsid w:val="00CC1100"/>
    <w:rsid w:val="00CC12AE"/>
    <w:rsid w:val="00CC1355"/>
    <w:rsid w:val="00CC136D"/>
    <w:rsid w:val="00CC1B16"/>
    <w:rsid w:val="00CC1BA9"/>
    <w:rsid w:val="00CC244E"/>
    <w:rsid w:val="00CC26A9"/>
    <w:rsid w:val="00CC270B"/>
    <w:rsid w:val="00CC2AD5"/>
    <w:rsid w:val="00CC3735"/>
    <w:rsid w:val="00CC409F"/>
    <w:rsid w:val="00CC4D58"/>
    <w:rsid w:val="00CC4EA5"/>
    <w:rsid w:val="00CC5509"/>
    <w:rsid w:val="00CC69C2"/>
    <w:rsid w:val="00CC6DE5"/>
    <w:rsid w:val="00CC7019"/>
    <w:rsid w:val="00CC7080"/>
    <w:rsid w:val="00CC754D"/>
    <w:rsid w:val="00CC7579"/>
    <w:rsid w:val="00CC7804"/>
    <w:rsid w:val="00CC7BDE"/>
    <w:rsid w:val="00CD0C35"/>
    <w:rsid w:val="00CD13FC"/>
    <w:rsid w:val="00CD1869"/>
    <w:rsid w:val="00CD19A2"/>
    <w:rsid w:val="00CD1CA0"/>
    <w:rsid w:val="00CD3F4A"/>
    <w:rsid w:val="00CD421B"/>
    <w:rsid w:val="00CD43AD"/>
    <w:rsid w:val="00CD43EE"/>
    <w:rsid w:val="00CD45F7"/>
    <w:rsid w:val="00CD4AA8"/>
    <w:rsid w:val="00CD4BCC"/>
    <w:rsid w:val="00CD4ED1"/>
    <w:rsid w:val="00CD5365"/>
    <w:rsid w:val="00CD53F8"/>
    <w:rsid w:val="00CD5485"/>
    <w:rsid w:val="00CD548C"/>
    <w:rsid w:val="00CD558E"/>
    <w:rsid w:val="00CD55F3"/>
    <w:rsid w:val="00CD5941"/>
    <w:rsid w:val="00CD5B5E"/>
    <w:rsid w:val="00CD5C67"/>
    <w:rsid w:val="00CD5FB4"/>
    <w:rsid w:val="00CD5FF8"/>
    <w:rsid w:val="00CD6487"/>
    <w:rsid w:val="00CD649B"/>
    <w:rsid w:val="00CD64EF"/>
    <w:rsid w:val="00CD653B"/>
    <w:rsid w:val="00CD6FDE"/>
    <w:rsid w:val="00CE003D"/>
    <w:rsid w:val="00CE0104"/>
    <w:rsid w:val="00CE0396"/>
    <w:rsid w:val="00CE03B8"/>
    <w:rsid w:val="00CE077D"/>
    <w:rsid w:val="00CE128D"/>
    <w:rsid w:val="00CE1A3F"/>
    <w:rsid w:val="00CE221D"/>
    <w:rsid w:val="00CE2C07"/>
    <w:rsid w:val="00CE3188"/>
    <w:rsid w:val="00CE31E5"/>
    <w:rsid w:val="00CE3B56"/>
    <w:rsid w:val="00CE47BA"/>
    <w:rsid w:val="00CE4903"/>
    <w:rsid w:val="00CE4FEC"/>
    <w:rsid w:val="00CE514F"/>
    <w:rsid w:val="00CE59BE"/>
    <w:rsid w:val="00CE5ACA"/>
    <w:rsid w:val="00CE5BFE"/>
    <w:rsid w:val="00CE5C22"/>
    <w:rsid w:val="00CE5C91"/>
    <w:rsid w:val="00CE6CE3"/>
    <w:rsid w:val="00CE6F73"/>
    <w:rsid w:val="00CE77F8"/>
    <w:rsid w:val="00CE7A86"/>
    <w:rsid w:val="00CE7AFE"/>
    <w:rsid w:val="00CE7DB9"/>
    <w:rsid w:val="00CF049C"/>
    <w:rsid w:val="00CF04C8"/>
    <w:rsid w:val="00CF04E0"/>
    <w:rsid w:val="00CF06EC"/>
    <w:rsid w:val="00CF1270"/>
    <w:rsid w:val="00CF23AF"/>
    <w:rsid w:val="00CF27B4"/>
    <w:rsid w:val="00CF2E0A"/>
    <w:rsid w:val="00CF3333"/>
    <w:rsid w:val="00CF333A"/>
    <w:rsid w:val="00CF348A"/>
    <w:rsid w:val="00CF3961"/>
    <w:rsid w:val="00CF3CD3"/>
    <w:rsid w:val="00CF423E"/>
    <w:rsid w:val="00CF43C0"/>
    <w:rsid w:val="00CF4727"/>
    <w:rsid w:val="00CF5268"/>
    <w:rsid w:val="00CF54AE"/>
    <w:rsid w:val="00CF585F"/>
    <w:rsid w:val="00CF592E"/>
    <w:rsid w:val="00CF5F47"/>
    <w:rsid w:val="00CF64BF"/>
    <w:rsid w:val="00CF6678"/>
    <w:rsid w:val="00CF6762"/>
    <w:rsid w:val="00CF6A14"/>
    <w:rsid w:val="00CF6AC4"/>
    <w:rsid w:val="00CF6C76"/>
    <w:rsid w:val="00CF6E6B"/>
    <w:rsid w:val="00CF72C9"/>
    <w:rsid w:val="00CF72D2"/>
    <w:rsid w:val="00CF7D98"/>
    <w:rsid w:val="00D00218"/>
    <w:rsid w:val="00D00607"/>
    <w:rsid w:val="00D02640"/>
    <w:rsid w:val="00D02B76"/>
    <w:rsid w:val="00D02E1D"/>
    <w:rsid w:val="00D031BC"/>
    <w:rsid w:val="00D036B4"/>
    <w:rsid w:val="00D0414D"/>
    <w:rsid w:val="00D04635"/>
    <w:rsid w:val="00D04D59"/>
    <w:rsid w:val="00D0505A"/>
    <w:rsid w:val="00D05184"/>
    <w:rsid w:val="00D0529E"/>
    <w:rsid w:val="00D052EC"/>
    <w:rsid w:val="00D05E0B"/>
    <w:rsid w:val="00D069EB"/>
    <w:rsid w:val="00D06B78"/>
    <w:rsid w:val="00D06EB3"/>
    <w:rsid w:val="00D076BC"/>
    <w:rsid w:val="00D07B33"/>
    <w:rsid w:val="00D1039A"/>
    <w:rsid w:val="00D10472"/>
    <w:rsid w:val="00D1092C"/>
    <w:rsid w:val="00D10DB0"/>
    <w:rsid w:val="00D11206"/>
    <w:rsid w:val="00D118D7"/>
    <w:rsid w:val="00D11F3E"/>
    <w:rsid w:val="00D12084"/>
    <w:rsid w:val="00D1247E"/>
    <w:rsid w:val="00D12D9F"/>
    <w:rsid w:val="00D14028"/>
    <w:rsid w:val="00D14A72"/>
    <w:rsid w:val="00D14D12"/>
    <w:rsid w:val="00D1509F"/>
    <w:rsid w:val="00D1534E"/>
    <w:rsid w:val="00D15982"/>
    <w:rsid w:val="00D15AEA"/>
    <w:rsid w:val="00D15E37"/>
    <w:rsid w:val="00D15FE4"/>
    <w:rsid w:val="00D168B6"/>
    <w:rsid w:val="00D16A07"/>
    <w:rsid w:val="00D16DD1"/>
    <w:rsid w:val="00D16DFF"/>
    <w:rsid w:val="00D17117"/>
    <w:rsid w:val="00D173E6"/>
    <w:rsid w:val="00D17979"/>
    <w:rsid w:val="00D17A90"/>
    <w:rsid w:val="00D17B61"/>
    <w:rsid w:val="00D17F7D"/>
    <w:rsid w:val="00D20166"/>
    <w:rsid w:val="00D20B7D"/>
    <w:rsid w:val="00D20C0C"/>
    <w:rsid w:val="00D21279"/>
    <w:rsid w:val="00D2222E"/>
    <w:rsid w:val="00D23152"/>
    <w:rsid w:val="00D2329D"/>
    <w:rsid w:val="00D232E1"/>
    <w:rsid w:val="00D234C6"/>
    <w:rsid w:val="00D23575"/>
    <w:rsid w:val="00D237BB"/>
    <w:rsid w:val="00D238D6"/>
    <w:rsid w:val="00D23D30"/>
    <w:rsid w:val="00D23FC7"/>
    <w:rsid w:val="00D24407"/>
    <w:rsid w:val="00D2440C"/>
    <w:rsid w:val="00D2457F"/>
    <w:rsid w:val="00D248C5"/>
    <w:rsid w:val="00D24E43"/>
    <w:rsid w:val="00D24E6B"/>
    <w:rsid w:val="00D25809"/>
    <w:rsid w:val="00D258DA"/>
    <w:rsid w:val="00D25C2A"/>
    <w:rsid w:val="00D25C58"/>
    <w:rsid w:val="00D2670F"/>
    <w:rsid w:val="00D26A0F"/>
    <w:rsid w:val="00D26AAB"/>
    <w:rsid w:val="00D3039A"/>
    <w:rsid w:val="00D304AD"/>
    <w:rsid w:val="00D312E5"/>
    <w:rsid w:val="00D317F2"/>
    <w:rsid w:val="00D32132"/>
    <w:rsid w:val="00D32403"/>
    <w:rsid w:val="00D32563"/>
    <w:rsid w:val="00D32AF5"/>
    <w:rsid w:val="00D32D9A"/>
    <w:rsid w:val="00D32FFE"/>
    <w:rsid w:val="00D3342C"/>
    <w:rsid w:val="00D348B6"/>
    <w:rsid w:val="00D34C7B"/>
    <w:rsid w:val="00D34E02"/>
    <w:rsid w:val="00D34E72"/>
    <w:rsid w:val="00D35638"/>
    <w:rsid w:val="00D359C2"/>
    <w:rsid w:val="00D363AA"/>
    <w:rsid w:val="00D365EA"/>
    <w:rsid w:val="00D37419"/>
    <w:rsid w:val="00D374AB"/>
    <w:rsid w:val="00D3776B"/>
    <w:rsid w:val="00D37B5A"/>
    <w:rsid w:val="00D37E46"/>
    <w:rsid w:val="00D40594"/>
    <w:rsid w:val="00D410EA"/>
    <w:rsid w:val="00D41B60"/>
    <w:rsid w:val="00D42045"/>
    <w:rsid w:val="00D421FA"/>
    <w:rsid w:val="00D42607"/>
    <w:rsid w:val="00D4269A"/>
    <w:rsid w:val="00D42862"/>
    <w:rsid w:val="00D42FB6"/>
    <w:rsid w:val="00D43323"/>
    <w:rsid w:val="00D43A31"/>
    <w:rsid w:val="00D45829"/>
    <w:rsid w:val="00D458F2"/>
    <w:rsid w:val="00D45F92"/>
    <w:rsid w:val="00D468C8"/>
    <w:rsid w:val="00D46995"/>
    <w:rsid w:val="00D46BA1"/>
    <w:rsid w:val="00D4700D"/>
    <w:rsid w:val="00D505D5"/>
    <w:rsid w:val="00D507D3"/>
    <w:rsid w:val="00D5081F"/>
    <w:rsid w:val="00D50A22"/>
    <w:rsid w:val="00D50D05"/>
    <w:rsid w:val="00D5115A"/>
    <w:rsid w:val="00D51469"/>
    <w:rsid w:val="00D5150A"/>
    <w:rsid w:val="00D51932"/>
    <w:rsid w:val="00D51F7A"/>
    <w:rsid w:val="00D523FE"/>
    <w:rsid w:val="00D52882"/>
    <w:rsid w:val="00D52997"/>
    <w:rsid w:val="00D53507"/>
    <w:rsid w:val="00D53550"/>
    <w:rsid w:val="00D5356A"/>
    <w:rsid w:val="00D53657"/>
    <w:rsid w:val="00D538EB"/>
    <w:rsid w:val="00D53A55"/>
    <w:rsid w:val="00D53AEA"/>
    <w:rsid w:val="00D541E4"/>
    <w:rsid w:val="00D544A6"/>
    <w:rsid w:val="00D54957"/>
    <w:rsid w:val="00D55034"/>
    <w:rsid w:val="00D559F2"/>
    <w:rsid w:val="00D560F2"/>
    <w:rsid w:val="00D562BF"/>
    <w:rsid w:val="00D57E55"/>
    <w:rsid w:val="00D57E95"/>
    <w:rsid w:val="00D60118"/>
    <w:rsid w:val="00D616DF"/>
    <w:rsid w:val="00D61972"/>
    <w:rsid w:val="00D61F19"/>
    <w:rsid w:val="00D6224C"/>
    <w:rsid w:val="00D622D2"/>
    <w:rsid w:val="00D6238E"/>
    <w:rsid w:val="00D62409"/>
    <w:rsid w:val="00D632F9"/>
    <w:rsid w:val="00D63349"/>
    <w:rsid w:val="00D639B8"/>
    <w:rsid w:val="00D64403"/>
    <w:rsid w:val="00D644D7"/>
    <w:rsid w:val="00D644E5"/>
    <w:rsid w:val="00D64542"/>
    <w:rsid w:val="00D64B2B"/>
    <w:rsid w:val="00D64E8D"/>
    <w:rsid w:val="00D64EAA"/>
    <w:rsid w:val="00D656F3"/>
    <w:rsid w:val="00D65815"/>
    <w:rsid w:val="00D658D1"/>
    <w:rsid w:val="00D66091"/>
    <w:rsid w:val="00D666CA"/>
    <w:rsid w:val="00D66702"/>
    <w:rsid w:val="00D66D98"/>
    <w:rsid w:val="00D67CEC"/>
    <w:rsid w:val="00D70CC6"/>
    <w:rsid w:val="00D72127"/>
    <w:rsid w:val="00D723E7"/>
    <w:rsid w:val="00D723FC"/>
    <w:rsid w:val="00D724BD"/>
    <w:rsid w:val="00D72979"/>
    <w:rsid w:val="00D72A0A"/>
    <w:rsid w:val="00D72A47"/>
    <w:rsid w:val="00D72B61"/>
    <w:rsid w:val="00D72F44"/>
    <w:rsid w:val="00D73F4B"/>
    <w:rsid w:val="00D74061"/>
    <w:rsid w:val="00D744B5"/>
    <w:rsid w:val="00D7453D"/>
    <w:rsid w:val="00D74D3E"/>
    <w:rsid w:val="00D74F16"/>
    <w:rsid w:val="00D7515F"/>
    <w:rsid w:val="00D767F5"/>
    <w:rsid w:val="00D7690D"/>
    <w:rsid w:val="00D76BDE"/>
    <w:rsid w:val="00D776B6"/>
    <w:rsid w:val="00D77DDC"/>
    <w:rsid w:val="00D80A59"/>
    <w:rsid w:val="00D81535"/>
    <w:rsid w:val="00D81685"/>
    <w:rsid w:val="00D81A91"/>
    <w:rsid w:val="00D826E8"/>
    <w:rsid w:val="00D82A2A"/>
    <w:rsid w:val="00D83854"/>
    <w:rsid w:val="00D83976"/>
    <w:rsid w:val="00D83A8C"/>
    <w:rsid w:val="00D840F8"/>
    <w:rsid w:val="00D842F3"/>
    <w:rsid w:val="00D84420"/>
    <w:rsid w:val="00D84683"/>
    <w:rsid w:val="00D84911"/>
    <w:rsid w:val="00D84EB8"/>
    <w:rsid w:val="00D85388"/>
    <w:rsid w:val="00D85956"/>
    <w:rsid w:val="00D86B5E"/>
    <w:rsid w:val="00D86C49"/>
    <w:rsid w:val="00D8737A"/>
    <w:rsid w:val="00D87DCE"/>
    <w:rsid w:val="00D909B7"/>
    <w:rsid w:val="00D90A4E"/>
    <w:rsid w:val="00D91788"/>
    <w:rsid w:val="00D92415"/>
    <w:rsid w:val="00D93874"/>
    <w:rsid w:val="00D9505E"/>
    <w:rsid w:val="00D951FB"/>
    <w:rsid w:val="00D956BB"/>
    <w:rsid w:val="00D9597F"/>
    <w:rsid w:val="00D96511"/>
    <w:rsid w:val="00D97556"/>
    <w:rsid w:val="00D97AF7"/>
    <w:rsid w:val="00D97CC0"/>
    <w:rsid w:val="00D97DFE"/>
    <w:rsid w:val="00D97FB5"/>
    <w:rsid w:val="00DA0193"/>
    <w:rsid w:val="00DA020F"/>
    <w:rsid w:val="00DA0C7C"/>
    <w:rsid w:val="00DA13F6"/>
    <w:rsid w:val="00DA1D98"/>
    <w:rsid w:val="00DA2D9D"/>
    <w:rsid w:val="00DA3256"/>
    <w:rsid w:val="00DA339B"/>
    <w:rsid w:val="00DA3457"/>
    <w:rsid w:val="00DA38C8"/>
    <w:rsid w:val="00DA3C29"/>
    <w:rsid w:val="00DA417F"/>
    <w:rsid w:val="00DA4622"/>
    <w:rsid w:val="00DA486E"/>
    <w:rsid w:val="00DA494E"/>
    <w:rsid w:val="00DA4D85"/>
    <w:rsid w:val="00DA4DA1"/>
    <w:rsid w:val="00DA5595"/>
    <w:rsid w:val="00DA74FC"/>
    <w:rsid w:val="00DA7B8B"/>
    <w:rsid w:val="00DA7DFD"/>
    <w:rsid w:val="00DA7F63"/>
    <w:rsid w:val="00DB022E"/>
    <w:rsid w:val="00DB0280"/>
    <w:rsid w:val="00DB03F8"/>
    <w:rsid w:val="00DB07C1"/>
    <w:rsid w:val="00DB0D56"/>
    <w:rsid w:val="00DB130A"/>
    <w:rsid w:val="00DB14C7"/>
    <w:rsid w:val="00DB243D"/>
    <w:rsid w:val="00DB2549"/>
    <w:rsid w:val="00DB2763"/>
    <w:rsid w:val="00DB2C6F"/>
    <w:rsid w:val="00DB2DE4"/>
    <w:rsid w:val="00DB35BA"/>
    <w:rsid w:val="00DB3A5A"/>
    <w:rsid w:val="00DB3A6C"/>
    <w:rsid w:val="00DB4F57"/>
    <w:rsid w:val="00DB5745"/>
    <w:rsid w:val="00DB578D"/>
    <w:rsid w:val="00DB5C8A"/>
    <w:rsid w:val="00DB64DF"/>
    <w:rsid w:val="00DB6C01"/>
    <w:rsid w:val="00DB7CF6"/>
    <w:rsid w:val="00DC055A"/>
    <w:rsid w:val="00DC0774"/>
    <w:rsid w:val="00DC1007"/>
    <w:rsid w:val="00DC1870"/>
    <w:rsid w:val="00DC24DC"/>
    <w:rsid w:val="00DC2B23"/>
    <w:rsid w:val="00DC31C0"/>
    <w:rsid w:val="00DC3436"/>
    <w:rsid w:val="00DC36A0"/>
    <w:rsid w:val="00DC49FF"/>
    <w:rsid w:val="00DC5375"/>
    <w:rsid w:val="00DC55CD"/>
    <w:rsid w:val="00DC55D3"/>
    <w:rsid w:val="00DC55EB"/>
    <w:rsid w:val="00DC5924"/>
    <w:rsid w:val="00DC5BA1"/>
    <w:rsid w:val="00DC6026"/>
    <w:rsid w:val="00DC68F3"/>
    <w:rsid w:val="00DC7742"/>
    <w:rsid w:val="00DD03A5"/>
    <w:rsid w:val="00DD0425"/>
    <w:rsid w:val="00DD05F0"/>
    <w:rsid w:val="00DD0865"/>
    <w:rsid w:val="00DD0C47"/>
    <w:rsid w:val="00DD11B1"/>
    <w:rsid w:val="00DD16ED"/>
    <w:rsid w:val="00DD1F69"/>
    <w:rsid w:val="00DD246B"/>
    <w:rsid w:val="00DD2574"/>
    <w:rsid w:val="00DD2A62"/>
    <w:rsid w:val="00DD422B"/>
    <w:rsid w:val="00DD4879"/>
    <w:rsid w:val="00DD4D56"/>
    <w:rsid w:val="00DD4E9A"/>
    <w:rsid w:val="00DD5947"/>
    <w:rsid w:val="00DD5E3E"/>
    <w:rsid w:val="00DD5E94"/>
    <w:rsid w:val="00DD6B48"/>
    <w:rsid w:val="00DD6B85"/>
    <w:rsid w:val="00DD6D0B"/>
    <w:rsid w:val="00DD70C0"/>
    <w:rsid w:val="00DD7765"/>
    <w:rsid w:val="00DD793B"/>
    <w:rsid w:val="00DE041F"/>
    <w:rsid w:val="00DE0630"/>
    <w:rsid w:val="00DE12E4"/>
    <w:rsid w:val="00DE1C73"/>
    <w:rsid w:val="00DE1DB1"/>
    <w:rsid w:val="00DE1F10"/>
    <w:rsid w:val="00DE20BD"/>
    <w:rsid w:val="00DE23CC"/>
    <w:rsid w:val="00DE25AD"/>
    <w:rsid w:val="00DE25F6"/>
    <w:rsid w:val="00DE34FC"/>
    <w:rsid w:val="00DE3A71"/>
    <w:rsid w:val="00DE3F71"/>
    <w:rsid w:val="00DE466F"/>
    <w:rsid w:val="00DE473A"/>
    <w:rsid w:val="00DE4E67"/>
    <w:rsid w:val="00DE660E"/>
    <w:rsid w:val="00DE7A56"/>
    <w:rsid w:val="00DF0676"/>
    <w:rsid w:val="00DF0AA8"/>
    <w:rsid w:val="00DF0CF8"/>
    <w:rsid w:val="00DF1CB1"/>
    <w:rsid w:val="00DF1F33"/>
    <w:rsid w:val="00DF2000"/>
    <w:rsid w:val="00DF2244"/>
    <w:rsid w:val="00DF24D1"/>
    <w:rsid w:val="00DF27E9"/>
    <w:rsid w:val="00DF2868"/>
    <w:rsid w:val="00DF322B"/>
    <w:rsid w:val="00DF4A82"/>
    <w:rsid w:val="00DF4D6E"/>
    <w:rsid w:val="00DF4E3C"/>
    <w:rsid w:val="00DF4F63"/>
    <w:rsid w:val="00DF520E"/>
    <w:rsid w:val="00DF58F8"/>
    <w:rsid w:val="00DF5C8A"/>
    <w:rsid w:val="00DF6633"/>
    <w:rsid w:val="00DF684D"/>
    <w:rsid w:val="00DF75F6"/>
    <w:rsid w:val="00E0003A"/>
    <w:rsid w:val="00E00791"/>
    <w:rsid w:val="00E00DD7"/>
    <w:rsid w:val="00E02540"/>
    <w:rsid w:val="00E025DD"/>
    <w:rsid w:val="00E02675"/>
    <w:rsid w:val="00E03098"/>
    <w:rsid w:val="00E0360D"/>
    <w:rsid w:val="00E03CF5"/>
    <w:rsid w:val="00E03DB4"/>
    <w:rsid w:val="00E03E43"/>
    <w:rsid w:val="00E043A9"/>
    <w:rsid w:val="00E049AE"/>
    <w:rsid w:val="00E04BAC"/>
    <w:rsid w:val="00E04EA1"/>
    <w:rsid w:val="00E051A5"/>
    <w:rsid w:val="00E053DE"/>
    <w:rsid w:val="00E055E0"/>
    <w:rsid w:val="00E05B4D"/>
    <w:rsid w:val="00E05EA6"/>
    <w:rsid w:val="00E06132"/>
    <w:rsid w:val="00E061E4"/>
    <w:rsid w:val="00E06278"/>
    <w:rsid w:val="00E06DF8"/>
    <w:rsid w:val="00E0766D"/>
    <w:rsid w:val="00E07744"/>
    <w:rsid w:val="00E10094"/>
    <w:rsid w:val="00E1111D"/>
    <w:rsid w:val="00E1158E"/>
    <w:rsid w:val="00E1169C"/>
    <w:rsid w:val="00E11716"/>
    <w:rsid w:val="00E1183C"/>
    <w:rsid w:val="00E11985"/>
    <w:rsid w:val="00E122FA"/>
    <w:rsid w:val="00E1297F"/>
    <w:rsid w:val="00E13B3B"/>
    <w:rsid w:val="00E13B76"/>
    <w:rsid w:val="00E14288"/>
    <w:rsid w:val="00E14A19"/>
    <w:rsid w:val="00E15039"/>
    <w:rsid w:val="00E15376"/>
    <w:rsid w:val="00E15471"/>
    <w:rsid w:val="00E15B82"/>
    <w:rsid w:val="00E164B5"/>
    <w:rsid w:val="00E166BB"/>
    <w:rsid w:val="00E17144"/>
    <w:rsid w:val="00E17A87"/>
    <w:rsid w:val="00E209BA"/>
    <w:rsid w:val="00E22037"/>
    <w:rsid w:val="00E221F4"/>
    <w:rsid w:val="00E222DE"/>
    <w:rsid w:val="00E223DF"/>
    <w:rsid w:val="00E23173"/>
    <w:rsid w:val="00E236F2"/>
    <w:rsid w:val="00E2370D"/>
    <w:rsid w:val="00E23721"/>
    <w:rsid w:val="00E239ED"/>
    <w:rsid w:val="00E245CB"/>
    <w:rsid w:val="00E24FA7"/>
    <w:rsid w:val="00E25433"/>
    <w:rsid w:val="00E255B3"/>
    <w:rsid w:val="00E25915"/>
    <w:rsid w:val="00E26170"/>
    <w:rsid w:val="00E26268"/>
    <w:rsid w:val="00E26F89"/>
    <w:rsid w:val="00E27887"/>
    <w:rsid w:val="00E305EA"/>
    <w:rsid w:val="00E30716"/>
    <w:rsid w:val="00E30AAA"/>
    <w:rsid w:val="00E30BB5"/>
    <w:rsid w:val="00E30C4F"/>
    <w:rsid w:val="00E317FC"/>
    <w:rsid w:val="00E31B24"/>
    <w:rsid w:val="00E336E5"/>
    <w:rsid w:val="00E33747"/>
    <w:rsid w:val="00E338A3"/>
    <w:rsid w:val="00E33B91"/>
    <w:rsid w:val="00E33C8D"/>
    <w:rsid w:val="00E33CE2"/>
    <w:rsid w:val="00E34139"/>
    <w:rsid w:val="00E345B6"/>
    <w:rsid w:val="00E3496E"/>
    <w:rsid w:val="00E35155"/>
    <w:rsid w:val="00E35932"/>
    <w:rsid w:val="00E359CC"/>
    <w:rsid w:val="00E361C3"/>
    <w:rsid w:val="00E36AF1"/>
    <w:rsid w:val="00E36D1C"/>
    <w:rsid w:val="00E4046A"/>
    <w:rsid w:val="00E4108C"/>
    <w:rsid w:val="00E41128"/>
    <w:rsid w:val="00E41C8F"/>
    <w:rsid w:val="00E4252F"/>
    <w:rsid w:val="00E43026"/>
    <w:rsid w:val="00E43A10"/>
    <w:rsid w:val="00E4422E"/>
    <w:rsid w:val="00E44284"/>
    <w:rsid w:val="00E46B93"/>
    <w:rsid w:val="00E46BEE"/>
    <w:rsid w:val="00E47263"/>
    <w:rsid w:val="00E472C0"/>
    <w:rsid w:val="00E502AB"/>
    <w:rsid w:val="00E50CF2"/>
    <w:rsid w:val="00E527C0"/>
    <w:rsid w:val="00E52C4A"/>
    <w:rsid w:val="00E5323B"/>
    <w:rsid w:val="00E54DB8"/>
    <w:rsid w:val="00E550FB"/>
    <w:rsid w:val="00E551D8"/>
    <w:rsid w:val="00E552DB"/>
    <w:rsid w:val="00E556C3"/>
    <w:rsid w:val="00E557DC"/>
    <w:rsid w:val="00E558C3"/>
    <w:rsid w:val="00E5609F"/>
    <w:rsid w:val="00E56384"/>
    <w:rsid w:val="00E56CEF"/>
    <w:rsid w:val="00E56DE7"/>
    <w:rsid w:val="00E57249"/>
    <w:rsid w:val="00E57DFD"/>
    <w:rsid w:val="00E608D5"/>
    <w:rsid w:val="00E60C1F"/>
    <w:rsid w:val="00E61AFA"/>
    <w:rsid w:val="00E61B4F"/>
    <w:rsid w:val="00E6219C"/>
    <w:rsid w:val="00E62F53"/>
    <w:rsid w:val="00E62F7E"/>
    <w:rsid w:val="00E6305B"/>
    <w:rsid w:val="00E632C4"/>
    <w:rsid w:val="00E639DD"/>
    <w:rsid w:val="00E63B25"/>
    <w:rsid w:val="00E63DEF"/>
    <w:rsid w:val="00E64406"/>
    <w:rsid w:val="00E64C24"/>
    <w:rsid w:val="00E65590"/>
    <w:rsid w:val="00E659EB"/>
    <w:rsid w:val="00E65EFE"/>
    <w:rsid w:val="00E664D7"/>
    <w:rsid w:val="00E67151"/>
    <w:rsid w:val="00E67660"/>
    <w:rsid w:val="00E67EBC"/>
    <w:rsid w:val="00E701BC"/>
    <w:rsid w:val="00E70272"/>
    <w:rsid w:val="00E708F5"/>
    <w:rsid w:val="00E71B8D"/>
    <w:rsid w:val="00E71D0F"/>
    <w:rsid w:val="00E72EE2"/>
    <w:rsid w:val="00E72F66"/>
    <w:rsid w:val="00E73264"/>
    <w:rsid w:val="00E7344E"/>
    <w:rsid w:val="00E73651"/>
    <w:rsid w:val="00E73B13"/>
    <w:rsid w:val="00E73BA2"/>
    <w:rsid w:val="00E73CC2"/>
    <w:rsid w:val="00E74576"/>
    <w:rsid w:val="00E74A08"/>
    <w:rsid w:val="00E74B49"/>
    <w:rsid w:val="00E75094"/>
    <w:rsid w:val="00E751CA"/>
    <w:rsid w:val="00E7579C"/>
    <w:rsid w:val="00E75C2A"/>
    <w:rsid w:val="00E76BD4"/>
    <w:rsid w:val="00E7752A"/>
    <w:rsid w:val="00E77ABE"/>
    <w:rsid w:val="00E800C8"/>
    <w:rsid w:val="00E80771"/>
    <w:rsid w:val="00E808B4"/>
    <w:rsid w:val="00E80D4F"/>
    <w:rsid w:val="00E813F1"/>
    <w:rsid w:val="00E8247B"/>
    <w:rsid w:val="00E82A2A"/>
    <w:rsid w:val="00E82D00"/>
    <w:rsid w:val="00E82D14"/>
    <w:rsid w:val="00E83351"/>
    <w:rsid w:val="00E834DD"/>
    <w:rsid w:val="00E84071"/>
    <w:rsid w:val="00E84407"/>
    <w:rsid w:val="00E844AC"/>
    <w:rsid w:val="00E84A18"/>
    <w:rsid w:val="00E8528A"/>
    <w:rsid w:val="00E85A82"/>
    <w:rsid w:val="00E85AE4"/>
    <w:rsid w:val="00E86590"/>
    <w:rsid w:val="00E86652"/>
    <w:rsid w:val="00E866EC"/>
    <w:rsid w:val="00E868BE"/>
    <w:rsid w:val="00E86B94"/>
    <w:rsid w:val="00E871D6"/>
    <w:rsid w:val="00E877E4"/>
    <w:rsid w:val="00E8794D"/>
    <w:rsid w:val="00E87A82"/>
    <w:rsid w:val="00E87BA2"/>
    <w:rsid w:val="00E90510"/>
    <w:rsid w:val="00E90ACB"/>
    <w:rsid w:val="00E90C88"/>
    <w:rsid w:val="00E90CFC"/>
    <w:rsid w:val="00E90FB6"/>
    <w:rsid w:val="00E912BE"/>
    <w:rsid w:val="00E91B43"/>
    <w:rsid w:val="00E93977"/>
    <w:rsid w:val="00E93B3B"/>
    <w:rsid w:val="00E948DF"/>
    <w:rsid w:val="00E94963"/>
    <w:rsid w:val="00E9516E"/>
    <w:rsid w:val="00E9560F"/>
    <w:rsid w:val="00E957E6"/>
    <w:rsid w:val="00E95C1E"/>
    <w:rsid w:val="00E95C45"/>
    <w:rsid w:val="00E966E3"/>
    <w:rsid w:val="00E96C85"/>
    <w:rsid w:val="00E96CA8"/>
    <w:rsid w:val="00E972DF"/>
    <w:rsid w:val="00E975AB"/>
    <w:rsid w:val="00E9763C"/>
    <w:rsid w:val="00E97660"/>
    <w:rsid w:val="00EA022B"/>
    <w:rsid w:val="00EA04B7"/>
    <w:rsid w:val="00EA06A1"/>
    <w:rsid w:val="00EA0CCF"/>
    <w:rsid w:val="00EA1146"/>
    <w:rsid w:val="00EA17CD"/>
    <w:rsid w:val="00EA226F"/>
    <w:rsid w:val="00EA36FE"/>
    <w:rsid w:val="00EA391E"/>
    <w:rsid w:val="00EA43B3"/>
    <w:rsid w:val="00EA4755"/>
    <w:rsid w:val="00EA47FA"/>
    <w:rsid w:val="00EA4893"/>
    <w:rsid w:val="00EA4920"/>
    <w:rsid w:val="00EA4BA2"/>
    <w:rsid w:val="00EA5585"/>
    <w:rsid w:val="00EA6223"/>
    <w:rsid w:val="00EA6A2A"/>
    <w:rsid w:val="00EA70A7"/>
    <w:rsid w:val="00EA74C0"/>
    <w:rsid w:val="00EA759F"/>
    <w:rsid w:val="00EA7CC8"/>
    <w:rsid w:val="00EA7D28"/>
    <w:rsid w:val="00EA7E75"/>
    <w:rsid w:val="00EA7F2A"/>
    <w:rsid w:val="00EB06CE"/>
    <w:rsid w:val="00EB1C61"/>
    <w:rsid w:val="00EB1E7D"/>
    <w:rsid w:val="00EB20E8"/>
    <w:rsid w:val="00EB3070"/>
    <w:rsid w:val="00EB32E2"/>
    <w:rsid w:val="00EB35DA"/>
    <w:rsid w:val="00EB3756"/>
    <w:rsid w:val="00EB3BBE"/>
    <w:rsid w:val="00EB3BCD"/>
    <w:rsid w:val="00EB3DFA"/>
    <w:rsid w:val="00EB3E4D"/>
    <w:rsid w:val="00EB3E53"/>
    <w:rsid w:val="00EB4CF8"/>
    <w:rsid w:val="00EB4E9C"/>
    <w:rsid w:val="00EB5102"/>
    <w:rsid w:val="00EB5A95"/>
    <w:rsid w:val="00EB5AF8"/>
    <w:rsid w:val="00EB628A"/>
    <w:rsid w:val="00EB6477"/>
    <w:rsid w:val="00EB6546"/>
    <w:rsid w:val="00EC0030"/>
    <w:rsid w:val="00EC0078"/>
    <w:rsid w:val="00EC016D"/>
    <w:rsid w:val="00EC0D46"/>
    <w:rsid w:val="00EC20B1"/>
    <w:rsid w:val="00EC227E"/>
    <w:rsid w:val="00EC2E3E"/>
    <w:rsid w:val="00EC3594"/>
    <w:rsid w:val="00EC3657"/>
    <w:rsid w:val="00EC3A5E"/>
    <w:rsid w:val="00EC3FEE"/>
    <w:rsid w:val="00EC4704"/>
    <w:rsid w:val="00EC4940"/>
    <w:rsid w:val="00EC4B8F"/>
    <w:rsid w:val="00EC4CD8"/>
    <w:rsid w:val="00EC51F2"/>
    <w:rsid w:val="00EC576D"/>
    <w:rsid w:val="00EC60E7"/>
    <w:rsid w:val="00EC619E"/>
    <w:rsid w:val="00EC6408"/>
    <w:rsid w:val="00EC68AB"/>
    <w:rsid w:val="00ED0276"/>
    <w:rsid w:val="00ED0ED8"/>
    <w:rsid w:val="00ED10A3"/>
    <w:rsid w:val="00ED10CD"/>
    <w:rsid w:val="00ED1D67"/>
    <w:rsid w:val="00ED21C4"/>
    <w:rsid w:val="00ED3141"/>
    <w:rsid w:val="00ED43AA"/>
    <w:rsid w:val="00ED45D7"/>
    <w:rsid w:val="00ED4808"/>
    <w:rsid w:val="00ED487A"/>
    <w:rsid w:val="00ED4BA4"/>
    <w:rsid w:val="00ED4E09"/>
    <w:rsid w:val="00ED5076"/>
    <w:rsid w:val="00ED5877"/>
    <w:rsid w:val="00ED5BAC"/>
    <w:rsid w:val="00ED5FAE"/>
    <w:rsid w:val="00ED60E2"/>
    <w:rsid w:val="00ED6729"/>
    <w:rsid w:val="00ED6F84"/>
    <w:rsid w:val="00ED7440"/>
    <w:rsid w:val="00ED7467"/>
    <w:rsid w:val="00ED766B"/>
    <w:rsid w:val="00ED7AEE"/>
    <w:rsid w:val="00ED7C71"/>
    <w:rsid w:val="00EE0AC8"/>
    <w:rsid w:val="00EE0B1F"/>
    <w:rsid w:val="00EE17A4"/>
    <w:rsid w:val="00EE1B82"/>
    <w:rsid w:val="00EE1D80"/>
    <w:rsid w:val="00EE2145"/>
    <w:rsid w:val="00EE2347"/>
    <w:rsid w:val="00EE2619"/>
    <w:rsid w:val="00EE2A36"/>
    <w:rsid w:val="00EE2D54"/>
    <w:rsid w:val="00EE2ED2"/>
    <w:rsid w:val="00EE4341"/>
    <w:rsid w:val="00EE442E"/>
    <w:rsid w:val="00EE4A67"/>
    <w:rsid w:val="00EE4AF5"/>
    <w:rsid w:val="00EE4C32"/>
    <w:rsid w:val="00EE4E3E"/>
    <w:rsid w:val="00EE608A"/>
    <w:rsid w:val="00EE6625"/>
    <w:rsid w:val="00EE6A72"/>
    <w:rsid w:val="00EE6C97"/>
    <w:rsid w:val="00EE6D23"/>
    <w:rsid w:val="00EE704D"/>
    <w:rsid w:val="00EE7152"/>
    <w:rsid w:val="00EE71A6"/>
    <w:rsid w:val="00EE71FA"/>
    <w:rsid w:val="00EE744A"/>
    <w:rsid w:val="00EE767E"/>
    <w:rsid w:val="00EE7E01"/>
    <w:rsid w:val="00EE7EBA"/>
    <w:rsid w:val="00EF02E5"/>
    <w:rsid w:val="00EF0B29"/>
    <w:rsid w:val="00EF102E"/>
    <w:rsid w:val="00EF153C"/>
    <w:rsid w:val="00EF1BD4"/>
    <w:rsid w:val="00EF20B1"/>
    <w:rsid w:val="00EF258B"/>
    <w:rsid w:val="00EF2A5B"/>
    <w:rsid w:val="00EF3094"/>
    <w:rsid w:val="00EF3BA8"/>
    <w:rsid w:val="00EF3FEF"/>
    <w:rsid w:val="00EF46CF"/>
    <w:rsid w:val="00EF4E20"/>
    <w:rsid w:val="00EF5545"/>
    <w:rsid w:val="00EF5D17"/>
    <w:rsid w:val="00EF5DD3"/>
    <w:rsid w:val="00EF62E6"/>
    <w:rsid w:val="00EF6316"/>
    <w:rsid w:val="00EF6AFB"/>
    <w:rsid w:val="00F001B3"/>
    <w:rsid w:val="00F00593"/>
    <w:rsid w:val="00F007A7"/>
    <w:rsid w:val="00F00867"/>
    <w:rsid w:val="00F0106D"/>
    <w:rsid w:val="00F01B89"/>
    <w:rsid w:val="00F02B7F"/>
    <w:rsid w:val="00F03707"/>
    <w:rsid w:val="00F038A4"/>
    <w:rsid w:val="00F03BFB"/>
    <w:rsid w:val="00F03DA9"/>
    <w:rsid w:val="00F044F3"/>
    <w:rsid w:val="00F046C1"/>
    <w:rsid w:val="00F06C53"/>
    <w:rsid w:val="00F07439"/>
    <w:rsid w:val="00F0778A"/>
    <w:rsid w:val="00F07E57"/>
    <w:rsid w:val="00F07EC7"/>
    <w:rsid w:val="00F10168"/>
    <w:rsid w:val="00F1086A"/>
    <w:rsid w:val="00F10902"/>
    <w:rsid w:val="00F10A1A"/>
    <w:rsid w:val="00F10EF1"/>
    <w:rsid w:val="00F10F14"/>
    <w:rsid w:val="00F11641"/>
    <w:rsid w:val="00F11CA7"/>
    <w:rsid w:val="00F11D33"/>
    <w:rsid w:val="00F11D4F"/>
    <w:rsid w:val="00F11D72"/>
    <w:rsid w:val="00F12300"/>
    <w:rsid w:val="00F124BB"/>
    <w:rsid w:val="00F12995"/>
    <w:rsid w:val="00F12C45"/>
    <w:rsid w:val="00F12C98"/>
    <w:rsid w:val="00F13F97"/>
    <w:rsid w:val="00F14E83"/>
    <w:rsid w:val="00F14FB3"/>
    <w:rsid w:val="00F1613B"/>
    <w:rsid w:val="00F16313"/>
    <w:rsid w:val="00F165FD"/>
    <w:rsid w:val="00F16783"/>
    <w:rsid w:val="00F175B6"/>
    <w:rsid w:val="00F175F2"/>
    <w:rsid w:val="00F20913"/>
    <w:rsid w:val="00F20F9A"/>
    <w:rsid w:val="00F211AD"/>
    <w:rsid w:val="00F21B7B"/>
    <w:rsid w:val="00F21FD7"/>
    <w:rsid w:val="00F22449"/>
    <w:rsid w:val="00F2256C"/>
    <w:rsid w:val="00F22CD2"/>
    <w:rsid w:val="00F230C1"/>
    <w:rsid w:val="00F23A2C"/>
    <w:rsid w:val="00F23A67"/>
    <w:rsid w:val="00F23CFF"/>
    <w:rsid w:val="00F245FA"/>
    <w:rsid w:val="00F24C08"/>
    <w:rsid w:val="00F24C42"/>
    <w:rsid w:val="00F24EC7"/>
    <w:rsid w:val="00F25100"/>
    <w:rsid w:val="00F25736"/>
    <w:rsid w:val="00F25DC9"/>
    <w:rsid w:val="00F26630"/>
    <w:rsid w:val="00F26B81"/>
    <w:rsid w:val="00F26E7C"/>
    <w:rsid w:val="00F3045E"/>
    <w:rsid w:val="00F30762"/>
    <w:rsid w:val="00F30CC7"/>
    <w:rsid w:val="00F31398"/>
    <w:rsid w:val="00F31626"/>
    <w:rsid w:val="00F318A3"/>
    <w:rsid w:val="00F31D5F"/>
    <w:rsid w:val="00F32101"/>
    <w:rsid w:val="00F32736"/>
    <w:rsid w:val="00F32766"/>
    <w:rsid w:val="00F32A79"/>
    <w:rsid w:val="00F32DD4"/>
    <w:rsid w:val="00F330EA"/>
    <w:rsid w:val="00F3322C"/>
    <w:rsid w:val="00F33C70"/>
    <w:rsid w:val="00F33CF5"/>
    <w:rsid w:val="00F34258"/>
    <w:rsid w:val="00F34446"/>
    <w:rsid w:val="00F34A9F"/>
    <w:rsid w:val="00F35733"/>
    <w:rsid w:val="00F35783"/>
    <w:rsid w:val="00F36017"/>
    <w:rsid w:val="00F36363"/>
    <w:rsid w:val="00F366F4"/>
    <w:rsid w:val="00F372EB"/>
    <w:rsid w:val="00F3733A"/>
    <w:rsid w:val="00F375C4"/>
    <w:rsid w:val="00F375EC"/>
    <w:rsid w:val="00F37898"/>
    <w:rsid w:val="00F37B68"/>
    <w:rsid w:val="00F400DD"/>
    <w:rsid w:val="00F40542"/>
    <w:rsid w:val="00F41D61"/>
    <w:rsid w:val="00F4299B"/>
    <w:rsid w:val="00F42BC0"/>
    <w:rsid w:val="00F43259"/>
    <w:rsid w:val="00F43D80"/>
    <w:rsid w:val="00F4437D"/>
    <w:rsid w:val="00F44616"/>
    <w:rsid w:val="00F46324"/>
    <w:rsid w:val="00F4654B"/>
    <w:rsid w:val="00F466E4"/>
    <w:rsid w:val="00F46F69"/>
    <w:rsid w:val="00F4732D"/>
    <w:rsid w:val="00F477B5"/>
    <w:rsid w:val="00F47CE1"/>
    <w:rsid w:val="00F47DC9"/>
    <w:rsid w:val="00F50082"/>
    <w:rsid w:val="00F505AE"/>
    <w:rsid w:val="00F51482"/>
    <w:rsid w:val="00F51BCB"/>
    <w:rsid w:val="00F522C8"/>
    <w:rsid w:val="00F52D31"/>
    <w:rsid w:val="00F52DD3"/>
    <w:rsid w:val="00F52F9F"/>
    <w:rsid w:val="00F5319B"/>
    <w:rsid w:val="00F537C3"/>
    <w:rsid w:val="00F53B9F"/>
    <w:rsid w:val="00F54610"/>
    <w:rsid w:val="00F54AC9"/>
    <w:rsid w:val="00F55307"/>
    <w:rsid w:val="00F5554B"/>
    <w:rsid w:val="00F557C7"/>
    <w:rsid w:val="00F559F0"/>
    <w:rsid w:val="00F56169"/>
    <w:rsid w:val="00F612B2"/>
    <w:rsid w:val="00F61590"/>
    <w:rsid w:val="00F61649"/>
    <w:rsid w:val="00F61798"/>
    <w:rsid w:val="00F6186B"/>
    <w:rsid w:val="00F621D4"/>
    <w:rsid w:val="00F624B3"/>
    <w:rsid w:val="00F629F9"/>
    <w:rsid w:val="00F633B2"/>
    <w:rsid w:val="00F634D0"/>
    <w:rsid w:val="00F63A13"/>
    <w:rsid w:val="00F650C4"/>
    <w:rsid w:val="00F653D0"/>
    <w:rsid w:val="00F65DC9"/>
    <w:rsid w:val="00F65FC3"/>
    <w:rsid w:val="00F67444"/>
    <w:rsid w:val="00F6788C"/>
    <w:rsid w:val="00F67BC3"/>
    <w:rsid w:val="00F67CD5"/>
    <w:rsid w:val="00F67D05"/>
    <w:rsid w:val="00F705F0"/>
    <w:rsid w:val="00F70848"/>
    <w:rsid w:val="00F70D54"/>
    <w:rsid w:val="00F712F8"/>
    <w:rsid w:val="00F71522"/>
    <w:rsid w:val="00F71C62"/>
    <w:rsid w:val="00F71CC5"/>
    <w:rsid w:val="00F72009"/>
    <w:rsid w:val="00F72275"/>
    <w:rsid w:val="00F7248F"/>
    <w:rsid w:val="00F725C9"/>
    <w:rsid w:val="00F728F8"/>
    <w:rsid w:val="00F72CF4"/>
    <w:rsid w:val="00F73004"/>
    <w:rsid w:val="00F732D6"/>
    <w:rsid w:val="00F73B78"/>
    <w:rsid w:val="00F7407A"/>
    <w:rsid w:val="00F744BA"/>
    <w:rsid w:val="00F74648"/>
    <w:rsid w:val="00F74A92"/>
    <w:rsid w:val="00F750B2"/>
    <w:rsid w:val="00F75E5E"/>
    <w:rsid w:val="00F7600C"/>
    <w:rsid w:val="00F76169"/>
    <w:rsid w:val="00F76247"/>
    <w:rsid w:val="00F76408"/>
    <w:rsid w:val="00F76518"/>
    <w:rsid w:val="00F7655C"/>
    <w:rsid w:val="00F76FD0"/>
    <w:rsid w:val="00F77A27"/>
    <w:rsid w:val="00F77EA0"/>
    <w:rsid w:val="00F80069"/>
    <w:rsid w:val="00F80530"/>
    <w:rsid w:val="00F80653"/>
    <w:rsid w:val="00F80BA9"/>
    <w:rsid w:val="00F80C5A"/>
    <w:rsid w:val="00F81772"/>
    <w:rsid w:val="00F81A1B"/>
    <w:rsid w:val="00F81DBC"/>
    <w:rsid w:val="00F82B64"/>
    <w:rsid w:val="00F83178"/>
    <w:rsid w:val="00F83E64"/>
    <w:rsid w:val="00F83FC7"/>
    <w:rsid w:val="00F84285"/>
    <w:rsid w:val="00F842E4"/>
    <w:rsid w:val="00F8458C"/>
    <w:rsid w:val="00F8540A"/>
    <w:rsid w:val="00F85FD1"/>
    <w:rsid w:val="00F85FEF"/>
    <w:rsid w:val="00F86DD7"/>
    <w:rsid w:val="00F86E05"/>
    <w:rsid w:val="00F87FBD"/>
    <w:rsid w:val="00F9034A"/>
    <w:rsid w:val="00F903B4"/>
    <w:rsid w:val="00F903C7"/>
    <w:rsid w:val="00F90BC4"/>
    <w:rsid w:val="00F919A4"/>
    <w:rsid w:val="00F925BF"/>
    <w:rsid w:val="00F92BD2"/>
    <w:rsid w:val="00F92DA4"/>
    <w:rsid w:val="00F93035"/>
    <w:rsid w:val="00F93168"/>
    <w:rsid w:val="00F93ECA"/>
    <w:rsid w:val="00F94798"/>
    <w:rsid w:val="00F94C45"/>
    <w:rsid w:val="00F95385"/>
    <w:rsid w:val="00F954CC"/>
    <w:rsid w:val="00F95EFF"/>
    <w:rsid w:val="00F9631A"/>
    <w:rsid w:val="00F96B90"/>
    <w:rsid w:val="00F96E4A"/>
    <w:rsid w:val="00F9724D"/>
    <w:rsid w:val="00F972D2"/>
    <w:rsid w:val="00FA05E0"/>
    <w:rsid w:val="00FA06A2"/>
    <w:rsid w:val="00FA076B"/>
    <w:rsid w:val="00FA078A"/>
    <w:rsid w:val="00FA0903"/>
    <w:rsid w:val="00FA1208"/>
    <w:rsid w:val="00FA14A5"/>
    <w:rsid w:val="00FA1AF2"/>
    <w:rsid w:val="00FA1D8E"/>
    <w:rsid w:val="00FA1F79"/>
    <w:rsid w:val="00FA2482"/>
    <w:rsid w:val="00FA2737"/>
    <w:rsid w:val="00FA28F7"/>
    <w:rsid w:val="00FA311E"/>
    <w:rsid w:val="00FA3343"/>
    <w:rsid w:val="00FA369C"/>
    <w:rsid w:val="00FA4528"/>
    <w:rsid w:val="00FA5939"/>
    <w:rsid w:val="00FA5F8F"/>
    <w:rsid w:val="00FA6225"/>
    <w:rsid w:val="00FA6D19"/>
    <w:rsid w:val="00FA6D74"/>
    <w:rsid w:val="00FA7352"/>
    <w:rsid w:val="00FA7867"/>
    <w:rsid w:val="00FB000C"/>
    <w:rsid w:val="00FB066E"/>
    <w:rsid w:val="00FB0908"/>
    <w:rsid w:val="00FB0DE1"/>
    <w:rsid w:val="00FB2849"/>
    <w:rsid w:val="00FB2C19"/>
    <w:rsid w:val="00FB3180"/>
    <w:rsid w:val="00FB3D39"/>
    <w:rsid w:val="00FB3D6C"/>
    <w:rsid w:val="00FB43D1"/>
    <w:rsid w:val="00FB457E"/>
    <w:rsid w:val="00FB5480"/>
    <w:rsid w:val="00FB637F"/>
    <w:rsid w:val="00FB6ACD"/>
    <w:rsid w:val="00FB71DD"/>
    <w:rsid w:val="00FB7957"/>
    <w:rsid w:val="00FB7BE2"/>
    <w:rsid w:val="00FC002A"/>
    <w:rsid w:val="00FC019F"/>
    <w:rsid w:val="00FC07E0"/>
    <w:rsid w:val="00FC12D6"/>
    <w:rsid w:val="00FC184A"/>
    <w:rsid w:val="00FC1C55"/>
    <w:rsid w:val="00FC1EEB"/>
    <w:rsid w:val="00FC24A8"/>
    <w:rsid w:val="00FC24FB"/>
    <w:rsid w:val="00FC2D5D"/>
    <w:rsid w:val="00FC2E34"/>
    <w:rsid w:val="00FC305B"/>
    <w:rsid w:val="00FC307C"/>
    <w:rsid w:val="00FC3740"/>
    <w:rsid w:val="00FC3DBC"/>
    <w:rsid w:val="00FC468A"/>
    <w:rsid w:val="00FC4B4A"/>
    <w:rsid w:val="00FC527F"/>
    <w:rsid w:val="00FC52B8"/>
    <w:rsid w:val="00FC54FA"/>
    <w:rsid w:val="00FC56E0"/>
    <w:rsid w:val="00FC57CB"/>
    <w:rsid w:val="00FC656B"/>
    <w:rsid w:val="00FC6864"/>
    <w:rsid w:val="00FC6C13"/>
    <w:rsid w:val="00FC783A"/>
    <w:rsid w:val="00FD0EF3"/>
    <w:rsid w:val="00FD13CA"/>
    <w:rsid w:val="00FD1582"/>
    <w:rsid w:val="00FD1A7F"/>
    <w:rsid w:val="00FD1B67"/>
    <w:rsid w:val="00FD2051"/>
    <w:rsid w:val="00FD2296"/>
    <w:rsid w:val="00FD35EF"/>
    <w:rsid w:val="00FD4458"/>
    <w:rsid w:val="00FD4B04"/>
    <w:rsid w:val="00FD4C5B"/>
    <w:rsid w:val="00FD4F67"/>
    <w:rsid w:val="00FD5251"/>
    <w:rsid w:val="00FD59A9"/>
    <w:rsid w:val="00FD5C4F"/>
    <w:rsid w:val="00FD5CC1"/>
    <w:rsid w:val="00FD611B"/>
    <w:rsid w:val="00FD6480"/>
    <w:rsid w:val="00FD680F"/>
    <w:rsid w:val="00FD79EF"/>
    <w:rsid w:val="00FE003E"/>
    <w:rsid w:val="00FE0E1E"/>
    <w:rsid w:val="00FE1341"/>
    <w:rsid w:val="00FE243C"/>
    <w:rsid w:val="00FE2A3F"/>
    <w:rsid w:val="00FE2B30"/>
    <w:rsid w:val="00FE2C35"/>
    <w:rsid w:val="00FE2DA9"/>
    <w:rsid w:val="00FE2F9A"/>
    <w:rsid w:val="00FE376E"/>
    <w:rsid w:val="00FE408C"/>
    <w:rsid w:val="00FE4917"/>
    <w:rsid w:val="00FE4953"/>
    <w:rsid w:val="00FE4F6A"/>
    <w:rsid w:val="00FE500B"/>
    <w:rsid w:val="00FE5EFB"/>
    <w:rsid w:val="00FE6443"/>
    <w:rsid w:val="00FE665C"/>
    <w:rsid w:val="00FE67C0"/>
    <w:rsid w:val="00FE7308"/>
    <w:rsid w:val="00FF00F7"/>
    <w:rsid w:val="00FF02CA"/>
    <w:rsid w:val="00FF0557"/>
    <w:rsid w:val="00FF0E12"/>
    <w:rsid w:val="00FF2BB9"/>
    <w:rsid w:val="00FF3A48"/>
    <w:rsid w:val="00FF3E0D"/>
    <w:rsid w:val="00FF3E66"/>
    <w:rsid w:val="00FF554B"/>
    <w:rsid w:val="00FF5A06"/>
    <w:rsid w:val="00FF5C7B"/>
    <w:rsid w:val="00FF5F58"/>
    <w:rsid w:val="00FF625C"/>
    <w:rsid w:val="00FF62DB"/>
    <w:rsid w:val="00FF66EA"/>
    <w:rsid w:val="00FF6AF1"/>
    <w:rsid w:val="00FF6BED"/>
    <w:rsid w:val="00FF715B"/>
    <w:rsid w:val="00FF7A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EA70A7"/>
    <w:pPr>
      <w:tabs>
        <w:tab w:val="center" w:pos="4320"/>
        <w:tab w:val="right" w:pos="8640"/>
      </w:tabs>
    </w:pPr>
  </w:style>
  <w:style w:type="character" w:styleId="PageNumber">
    <w:name w:val="page number"/>
    <w:basedOn w:val="DefaultParagraphFont"/>
    <w:rsid w:val="00EA70A7"/>
  </w:style>
  <w:style w:type="character" w:styleId="CommentReference">
    <w:name w:val="annotation reference"/>
    <w:basedOn w:val="DefaultParagraphFont"/>
    <w:semiHidden/>
    <w:rsid w:val="00E74576"/>
    <w:rPr>
      <w:sz w:val="16"/>
      <w:szCs w:val="16"/>
    </w:rPr>
  </w:style>
  <w:style w:type="paragraph" w:styleId="CommentText">
    <w:name w:val="annotation text"/>
    <w:basedOn w:val="Normal"/>
    <w:semiHidden/>
    <w:rsid w:val="00E74576"/>
    <w:rPr>
      <w:sz w:val="20"/>
      <w:szCs w:val="20"/>
    </w:rPr>
  </w:style>
  <w:style w:type="paragraph" w:styleId="CommentSubject">
    <w:name w:val="annotation subject"/>
    <w:basedOn w:val="CommentText"/>
    <w:next w:val="CommentText"/>
    <w:semiHidden/>
    <w:rsid w:val="00E74576"/>
    <w:rPr>
      <w:b/>
      <w:bCs/>
    </w:rPr>
  </w:style>
  <w:style w:type="paragraph" w:styleId="BalloonText">
    <w:name w:val="Balloon Text"/>
    <w:basedOn w:val="Normal"/>
    <w:semiHidden/>
    <w:rsid w:val="00E74576"/>
    <w:rPr>
      <w:rFonts w:ascii="Tahoma" w:hAnsi="Tahoma" w:cs="Tahoma"/>
      <w:sz w:val="16"/>
      <w:szCs w:val="16"/>
    </w:rPr>
  </w:style>
  <w:style w:type="paragraph" w:styleId="Header">
    <w:name w:val="header"/>
    <w:basedOn w:val="Normal"/>
    <w:rsid w:val="00F046C1"/>
    <w:pPr>
      <w:tabs>
        <w:tab w:val="center" w:pos="4320"/>
        <w:tab w:val="right" w:pos="8640"/>
      </w:tabs>
    </w:pPr>
  </w:style>
  <w:style w:type="paragraph" w:styleId="PlainText">
    <w:name w:val="Plain Text"/>
    <w:basedOn w:val="Normal"/>
    <w:rsid w:val="0099173D"/>
    <w:rPr>
      <w:rFonts w:ascii="Courier New" w:hAnsi="Courier New" w:cs="Courier New"/>
      <w:sz w:val="20"/>
      <w:szCs w:val="20"/>
    </w:rPr>
  </w:style>
  <w:style w:type="table" w:styleId="TableGrid">
    <w:name w:val="Table Grid"/>
    <w:basedOn w:val="TableNormal"/>
    <w:rsid w:val="00CF64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0655B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1436</Words>
  <Characters>8186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DRAFT</vt:lpstr>
    </vt:vector>
  </TitlesOfParts>
  <Company>Microsoft</Company>
  <LinksUpToDate>false</LinksUpToDate>
  <CharactersWithSpaces>9603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Jason Baruch</dc:creator>
  <cp:lastModifiedBy>David Hale Smith</cp:lastModifiedBy>
  <cp:revision>2</cp:revision>
  <cp:lastPrinted>2008-12-02T16:53:00Z</cp:lastPrinted>
  <dcterms:created xsi:type="dcterms:W3CDTF">2011-08-22T00:37:00Z</dcterms:created>
  <dcterms:modified xsi:type="dcterms:W3CDTF">2011-08-22T00:37:00Z</dcterms:modified>
</cp:coreProperties>
</file>